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583EDE" w:rsidRDefault="00583EDE" w:rsidP="00583EDE">
      <w:pPr>
        <w:spacing w:after="160" w:line="360" w:lineRule="auto"/>
        <w:ind w:left="567" w:right="565"/>
        <w:jc w:val="center"/>
        <w:rPr>
          <w:rFonts w:ascii="GHEA Grapalat" w:hAnsi="GHEA Grapalat"/>
          <w:lang w:bidi="ar-SA"/>
        </w:rPr>
      </w:pPr>
      <w:r w:rsidRPr="00583EDE">
        <w:rPr>
          <w:rFonts w:ascii="GHEA Grapalat" w:hAnsi="GHEA Grapalat"/>
          <w:lang w:bidi="ar-SA"/>
        </w:rPr>
        <w:t>О ЗАПРОСЕ КОТИРОВОК</w:t>
      </w:r>
    </w:p>
    <w:p w:rsidR="00583EDE"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83EDE">
        <w:rPr>
          <w:rFonts w:ascii="GHEA Grapalat" w:hAnsi="GHEA Grapalat"/>
          <w:i w:val="0"/>
          <w:sz w:val="24"/>
          <w:szCs w:val="24"/>
        </w:rPr>
        <w:t xml:space="preserve">Комиссии от </w:t>
      </w:r>
    </w:p>
    <w:p w:rsidR="0091042F" w:rsidRPr="00583EDE" w:rsidRDefault="00063C0A" w:rsidP="00B46D58">
      <w:pPr>
        <w:pStyle w:val="BodyTextIndent"/>
        <w:widowControl w:val="0"/>
        <w:spacing w:after="160" w:line="240" w:lineRule="auto"/>
        <w:ind w:firstLine="0"/>
        <w:jc w:val="center"/>
        <w:rPr>
          <w:rFonts w:ascii="GHEA Grapalat" w:hAnsi="GHEA Grapalat"/>
          <w:b/>
          <w:i w:val="0"/>
          <w:sz w:val="24"/>
          <w:szCs w:val="24"/>
        </w:rPr>
      </w:pPr>
      <w:r>
        <w:rPr>
          <w:rFonts w:ascii="GHEA Grapalat" w:hAnsi="GHEA Grapalat"/>
          <w:b/>
          <w:i w:val="0"/>
          <w:sz w:val="24"/>
          <w:szCs w:val="24"/>
        </w:rPr>
        <w:t>07.02</w:t>
      </w:r>
      <w:r w:rsidR="00583EDE" w:rsidRPr="00583EDE">
        <w:rPr>
          <w:rFonts w:ascii="GHEA Grapalat" w:hAnsi="GHEA Grapalat"/>
          <w:b/>
          <w:i w:val="0"/>
          <w:sz w:val="24"/>
          <w:szCs w:val="24"/>
        </w:rPr>
        <w:t>.</w:t>
      </w:r>
      <w:r w:rsidR="00642EFE" w:rsidRPr="00583EDE">
        <w:rPr>
          <w:rFonts w:ascii="GHEA Grapalat" w:hAnsi="GHEA Grapalat"/>
          <w:b/>
          <w:i w:val="0"/>
          <w:sz w:val="24"/>
          <w:szCs w:val="24"/>
        </w:rPr>
        <w:t xml:space="preserve"> 20</w:t>
      </w:r>
      <w:r w:rsidR="00583EDE" w:rsidRPr="00583EDE">
        <w:rPr>
          <w:rFonts w:ascii="GHEA Grapalat" w:hAnsi="GHEA Grapalat"/>
          <w:b/>
          <w:i w:val="0"/>
          <w:sz w:val="24"/>
          <w:szCs w:val="24"/>
        </w:rPr>
        <w:t>20</w:t>
      </w:r>
      <w:r w:rsidR="00583EDE" w:rsidRPr="007F50DE">
        <w:rPr>
          <w:rFonts w:ascii="GHEA Grapalat" w:hAnsi="GHEA Grapalat"/>
          <w:b/>
          <w:i w:val="0"/>
          <w:sz w:val="24"/>
          <w:szCs w:val="24"/>
        </w:rPr>
        <w:t xml:space="preserve"> </w:t>
      </w:r>
      <w:r w:rsidR="00583EDE" w:rsidRPr="00583EDE">
        <w:rPr>
          <w:rFonts w:ascii="GHEA Grapalat" w:hAnsi="GHEA Grapalat"/>
          <w:b/>
          <w:i w:val="0"/>
          <w:sz w:val="24"/>
          <w:szCs w:val="24"/>
        </w:rPr>
        <w:t xml:space="preserve">года </w:t>
      </w:r>
      <w:r w:rsidR="00583EDE" w:rsidRPr="00583EDE">
        <w:rPr>
          <w:rFonts w:ascii="GHEA Grapalat" w:hAnsi="GHEA Grapalat"/>
          <w:b/>
          <w:i w:val="0"/>
          <w:sz w:val="24"/>
          <w:szCs w:val="24"/>
          <w:lang w:val="en-US"/>
        </w:rPr>
        <w:t>N</w:t>
      </w:r>
      <w:r w:rsidR="00583EDE" w:rsidRPr="007F50DE">
        <w:rPr>
          <w:rFonts w:ascii="GHEA Grapalat" w:hAnsi="GHEA Grapalat"/>
          <w:b/>
          <w:i w:val="0"/>
          <w:sz w:val="24"/>
          <w:szCs w:val="24"/>
        </w:rPr>
        <w:t xml:space="preserve"> 1</w:t>
      </w:r>
      <w:r w:rsidR="00642EFE" w:rsidRPr="00583EDE">
        <w:rPr>
          <w:rFonts w:ascii="GHEA Grapalat" w:hAnsi="GHEA Grapalat"/>
          <w:b/>
          <w:i w:val="0"/>
          <w:sz w:val="24"/>
          <w:szCs w:val="24"/>
        </w:rPr>
        <w:t xml:space="preserve"> </w:t>
      </w:r>
    </w:p>
    <w:p w:rsidR="00583EDE" w:rsidRPr="00063C0A" w:rsidRDefault="0006703E" w:rsidP="00583EDE">
      <w:pPr>
        <w:pStyle w:val="BodyTextIndent"/>
        <w:spacing w:line="240" w:lineRule="auto"/>
        <w:jc w:val="center"/>
        <w:rPr>
          <w:rFonts w:ascii="GHEA Grapalat" w:hAnsi="GHEA Grapalat"/>
          <w:b/>
          <w:i w:val="0"/>
          <w:sz w:val="24"/>
          <w:szCs w:val="24"/>
          <w:lang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63C0A">
        <w:rPr>
          <w:rFonts w:ascii="GHEA Grapalat" w:hAnsi="GHEA Grapalat"/>
          <w:b/>
          <w:i w:val="0"/>
          <w:sz w:val="24"/>
          <w:szCs w:val="24"/>
          <w:lang w:val="af-ZA" w:eastAsia="en-US" w:bidi="ar-SA"/>
        </w:rPr>
        <w:t>ԳՄ-ԳՀԱՊՁԲ -20/</w:t>
      </w:r>
      <w:r w:rsidR="00063C0A">
        <w:rPr>
          <w:rFonts w:ascii="GHEA Grapalat" w:hAnsi="GHEA Grapalat"/>
          <w:b/>
          <w:i w:val="0"/>
          <w:sz w:val="24"/>
          <w:szCs w:val="24"/>
          <w:lang w:eastAsia="en-US" w:bidi="ar-SA"/>
        </w:rPr>
        <w:t>2</w:t>
      </w:r>
    </w:p>
    <w:p w:rsidR="0091042F" w:rsidRPr="009044F1" w:rsidRDefault="0091042F" w:rsidP="00583EDE">
      <w:pPr>
        <w:pStyle w:val="BodyTextIndent"/>
        <w:widowControl w:val="0"/>
        <w:spacing w:after="160" w:line="240" w:lineRule="auto"/>
        <w:ind w:firstLine="0"/>
        <w:jc w:val="center"/>
        <w:rPr>
          <w:rFonts w:ascii="GHEA Grapalat" w:hAnsi="GHEA Grapalat"/>
          <w:i w:val="0"/>
          <w:sz w:val="24"/>
          <w:szCs w:val="24"/>
        </w:rPr>
      </w:pPr>
    </w:p>
    <w:p w:rsidR="00642EFE" w:rsidRPr="00583EDE" w:rsidRDefault="00642EFE" w:rsidP="00583EDE">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583EDE" w:rsidRPr="00583EDE">
        <w:rPr>
          <w:rFonts w:ascii="GHEA Grapalat" w:hAnsi="GHEA Grapalat"/>
          <w:b/>
          <w:i w:val="0"/>
          <w:sz w:val="24"/>
          <w:szCs w:val="24"/>
        </w:rPr>
        <w:t>«ГАРНИ ДЕТСКИЙ САД» ОНО</w:t>
      </w:r>
      <w:r w:rsidRPr="00583EDE">
        <w:rPr>
          <w:rFonts w:ascii="GHEA Grapalat" w:hAnsi="GHEA Grapalat"/>
          <w:b/>
          <w:i w:val="0"/>
          <w:sz w:val="24"/>
          <w:szCs w:val="24"/>
        </w:rPr>
        <w:t>, находящийся по адресу:</w:t>
      </w:r>
      <w:r w:rsidR="00583EDE" w:rsidRPr="00583EDE">
        <w:rPr>
          <w:rFonts w:ascii="GHEA Grapalat" w:hAnsi="GHEA Grapalat"/>
          <w:b/>
          <w:i w:val="0"/>
          <w:sz w:val="24"/>
          <w:szCs w:val="24"/>
        </w:rPr>
        <w:t xml:space="preserve"> Котайкский марз, деревня Гарни, Г. Марзпетуни, ул. 20 </w:t>
      </w:r>
      <w:r w:rsidRPr="007B0562">
        <w:rPr>
          <w:rFonts w:ascii="GHEA Grapalat" w:hAnsi="GHEA Grapalat"/>
          <w:i w:val="0"/>
          <w:sz w:val="24"/>
          <w:szCs w:val="24"/>
        </w:rPr>
        <w:t xml:space="preserve">объявляет </w:t>
      </w:r>
      <w:r w:rsidR="00583EDE" w:rsidRPr="00583EDE">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583EDE" w:rsidP="00B46D58">
      <w:pPr>
        <w:pStyle w:val="BodyTextIndent"/>
        <w:widowControl w:val="0"/>
        <w:spacing w:line="240" w:lineRule="auto"/>
        <w:ind w:firstLine="0"/>
        <w:rPr>
          <w:rFonts w:ascii="GHEA Grapalat" w:hAnsi="GHEA Grapalat"/>
          <w:i w:val="0"/>
          <w:sz w:val="24"/>
          <w:szCs w:val="24"/>
        </w:rPr>
      </w:pPr>
      <w:r w:rsidRPr="00583EDE">
        <w:rPr>
          <w:rFonts w:ascii="GHEA Grapalat" w:hAnsi="GHEA Grapalat"/>
          <w:b/>
          <w:sz w:val="24"/>
          <w:szCs w:val="24"/>
        </w:rPr>
        <w:t xml:space="preserve"> товаров продукт</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7F50DE"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7F50DE"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583EDE">
        <w:rPr>
          <w:rFonts w:ascii="GHEA Grapalat" w:hAnsi="GHEA Grapalat"/>
          <w:i w:val="0"/>
          <w:sz w:val="24"/>
          <w:szCs w:val="24"/>
        </w:rPr>
        <w:t xml:space="preserve">о обратиться к заказчику до </w:t>
      </w:r>
      <w:r w:rsidR="00583EDE" w:rsidRPr="00583EDE">
        <w:rPr>
          <w:rFonts w:ascii="GHEA Grapalat" w:hAnsi="GHEA Grapalat"/>
          <w:b/>
          <w:i w:val="0"/>
          <w:sz w:val="24"/>
          <w:szCs w:val="24"/>
        </w:rPr>
        <w:t>10:00</w:t>
      </w:r>
      <w:r w:rsidRPr="00583EDE">
        <w:rPr>
          <w:rFonts w:ascii="GHEA Grapalat" w:hAnsi="GHEA Grapalat"/>
          <w:b/>
          <w:i w:val="0"/>
          <w:sz w:val="24"/>
          <w:szCs w:val="24"/>
        </w:rPr>
        <w:t xml:space="preserve"> часов</w:t>
      </w:r>
      <w:r w:rsidR="00971F4A" w:rsidRPr="00583EDE">
        <w:rPr>
          <w:rFonts w:ascii="GHEA Grapalat" w:hAnsi="GHEA Grapalat"/>
          <w:b/>
          <w:i w:val="0"/>
          <w:sz w:val="24"/>
          <w:szCs w:val="24"/>
        </w:rPr>
        <w:t xml:space="preserve"> </w:t>
      </w:r>
      <w:r w:rsidR="00583EDE" w:rsidRPr="00583EDE">
        <w:rPr>
          <w:rFonts w:ascii="GHEA Grapalat" w:hAnsi="GHEA Grapalat"/>
          <w:b/>
          <w:i w:val="0"/>
          <w:sz w:val="24"/>
          <w:szCs w:val="24"/>
        </w:rPr>
        <w:t>7</w:t>
      </w:r>
      <w:r w:rsidRPr="00583EDE">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583EDE" w:rsidRPr="007F50DE">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583EDE" w:rsidRDefault="003F6ED1" w:rsidP="00583EDE">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 </w:t>
      </w:r>
      <w:r w:rsidR="00D23A0D" w:rsidRPr="00583EDE">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583EDE" w:rsidRPr="00583EDE">
        <w:rPr>
          <w:rFonts w:ascii="GHEA Grapalat" w:hAnsi="GHEA Grapalat"/>
          <w:b/>
          <w:i w:val="0"/>
          <w:sz w:val="24"/>
          <w:szCs w:val="24"/>
        </w:rPr>
        <w:t>Котайкский марз, деревня Гарни, Г. Марзпетуни, ул. 20</w:t>
      </w:r>
      <w:r w:rsidR="00583EDE" w:rsidRPr="000F11E5">
        <w:rPr>
          <w:rFonts w:ascii="GHEA Grapalat" w:hAnsi="GHEA Grapalat"/>
          <w:i w:val="0"/>
          <w:sz w:val="16"/>
          <w:szCs w:val="24"/>
        </w:rPr>
        <w:t xml:space="preserve"> </w:t>
      </w:r>
    </w:p>
    <w:p w:rsidR="003F6ED1" w:rsidRPr="000F11E5" w:rsidRDefault="003F6ED1" w:rsidP="001516B2">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в документарной форме, до</w:t>
      </w:r>
      <w:r w:rsidR="00583EDE">
        <w:rPr>
          <w:rFonts w:ascii="GHEA Grapalat" w:hAnsi="GHEA Grapalat"/>
          <w:i w:val="0"/>
          <w:sz w:val="24"/>
          <w:szCs w:val="24"/>
        </w:rPr>
        <w:t xml:space="preserve"> </w:t>
      </w:r>
      <w:r w:rsidR="00583EDE" w:rsidRPr="00583EDE">
        <w:rPr>
          <w:rFonts w:ascii="GHEA Grapalat" w:hAnsi="GHEA Grapalat"/>
          <w:b/>
          <w:i w:val="0"/>
          <w:sz w:val="24"/>
          <w:szCs w:val="24"/>
        </w:rPr>
        <w:t>10:00 часов 7</w:t>
      </w:r>
      <w:r w:rsidRPr="00583EDE">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583EDE" w:rsidRDefault="003F6ED1" w:rsidP="00583EDE">
      <w:pPr>
        <w:pStyle w:val="BodyTextIndent"/>
        <w:widowControl w:val="0"/>
        <w:spacing w:after="160"/>
        <w:ind w:firstLine="567"/>
        <w:rPr>
          <w:rFonts w:ascii="GHEA Grapalat" w:hAnsi="GHEA Grapalat"/>
          <w:b/>
          <w:i w:val="0"/>
          <w:spacing w:val="6"/>
          <w:sz w:val="24"/>
          <w:szCs w:val="24"/>
        </w:rPr>
      </w:pPr>
      <w:r w:rsidRPr="000F0CA8">
        <w:rPr>
          <w:rFonts w:ascii="GHEA Grapalat" w:hAnsi="GHEA Grapalat"/>
          <w:i w:val="0"/>
          <w:sz w:val="24"/>
          <w:szCs w:val="24"/>
        </w:rPr>
        <w:t xml:space="preserve">Вскрытие заявок будет проводиться по адресу </w:t>
      </w:r>
      <w:r w:rsidR="00583EDE" w:rsidRPr="00583EDE">
        <w:rPr>
          <w:rFonts w:ascii="GHEA Grapalat" w:hAnsi="GHEA Grapalat"/>
          <w:b/>
          <w:i w:val="0"/>
          <w:sz w:val="24"/>
          <w:szCs w:val="24"/>
        </w:rPr>
        <w:t>Котайкский марз, деревня Гарни, Г. Марзпетуни, ул. 20</w:t>
      </w:r>
      <w:r w:rsidR="00583EDE" w:rsidRPr="00583EDE">
        <w:rPr>
          <w:rFonts w:ascii="GHEA Grapalat" w:hAnsi="GHEA Grapalat"/>
          <w:b/>
          <w:i w:val="0"/>
          <w:sz w:val="16"/>
          <w:szCs w:val="24"/>
        </w:rPr>
        <w:t xml:space="preserve"> </w:t>
      </w:r>
      <w:r w:rsidR="00583EDE" w:rsidRPr="00583EDE">
        <w:rPr>
          <w:rFonts w:ascii="GHEA Grapalat" w:hAnsi="GHEA Grapalat"/>
          <w:b/>
          <w:i w:val="0"/>
          <w:sz w:val="24"/>
          <w:szCs w:val="24"/>
        </w:rPr>
        <w:t>,</w:t>
      </w:r>
      <w:r w:rsidR="00063C0A">
        <w:rPr>
          <w:rFonts w:ascii="GHEA Grapalat" w:hAnsi="GHEA Grapalat"/>
          <w:b/>
          <w:i w:val="0"/>
          <w:sz w:val="24"/>
          <w:szCs w:val="24"/>
        </w:rPr>
        <w:t xml:space="preserve"> в 10:00 часов 17.02</w:t>
      </w:r>
      <w:r w:rsidR="00583EDE" w:rsidRPr="00583EDE">
        <w:rPr>
          <w:rFonts w:ascii="GHEA Grapalat" w:hAnsi="GHEA Grapalat"/>
          <w:b/>
          <w:i w:val="0"/>
          <w:sz w:val="24"/>
          <w:szCs w:val="24"/>
        </w:rPr>
        <w:t>.2020</w:t>
      </w:r>
      <w:r w:rsidRPr="00583ED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583EDE" w:rsidRPr="008A41FA" w:rsidRDefault="00754697" w:rsidP="00583EDE">
      <w:pPr>
        <w:pStyle w:val="BodyTextIndent"/>
        <w:widowControl w:val="0"/>
        <w:spacing w:after="160" w:line="240" w:lineRule="auto"/>
        <w:ind w:firstLine="567"/>
        <w:jc w:val="left"/>
        <w:rPr>
          <w:rFonts w:ascii="GHEA Grapalat" w:hAnsi="GHEA Grapalat"/>
          <w:b/>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583EDE" w:rsidRPr="008A41FA">
        <w:rPr>
          <w:rFonts w:ascii="GHEA Grapalat" w:hAnsi="GHEA Grapalat"/>
          <w:b/>
          <w:i w:val="0"/>
          <w:sz w:val="24"/>
          <w:szCs w:val="24"/>
        </w:rPr>
        <w:t>Р. Асатряну</w:t>
      </w:r>
      <w:r w:rsidR="008A41FA" w:rsidRPr="008A41FA">
        <w:rPr>
          <w:rFonts w:ascii="GHEA Grapalat" w:hAnsi="GHEA Grapalat"/>
          <w:b/>
          <w:i w:val="0"/>
          <w:sz w:val="24"/>
          <w:szCs w:val="24"/>
        </w:rPr>
        <w:t>.</w:t>
      </w:r>
    </w:p>
    <w:p w:rsidR="00754697" w:rsidRPr="00583EDE"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583EDE" w:rsidRPr="00583EDE">
        <w:rPr>
          <w:rFonts w:ascii="GHEA Grapalat" w:hAnsi="GHEA Grapalat"/>
          <w:b/>
          <w:sz w:val="24"/>
          <w:szCs w:val="24"/>
          <w:u w:val="single"/>
          <w:lang w:val="af-ZA"/>
        </w:rPr>
        <w:t>096 50 50 09</w:t>
      </w:r>
    </w:p>
    <w:p w:rsidR="00583EDE" w:rsidRDefault="00754697" w:rsidP="00583EDE">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r w:rsidR="00583EDE" w:rsidRPr="002309F1">
        <w:rPr>
          <w:rFonts w:ascii="Sylfaen" w:hAnsi="Sylfaen"/>
          <w:b/>
          <w:sz w:val="24"/>
          <w:szCs w:val="24"/>
          <w:lang w:val="hy-AM"/>
        </w:rPr>
        <w:t>garnii.mankapartez@mail.ru</w:t>
      </w:r>
      <w:r w:rsidR="00583EDE" w:rsidRPr="009044F1">
        <w:rPr>
          <w:rFonts w:ascii="GHEA Grapalat" w:hAnsi="GHEA Grapalat"/>
          <w:i w:val="0"/>
          <w:sz w:val="24"/>
          <w:szCs w:val="24"/>
        </w:rPr>
        <w:t xml:space="preserve"> </w:t>
      </w:r>
    </w:p>
    <w:p w:rsidR="00915A97" w:rsidRPr="00D5443D" w:rsidRDefault="00754697" w:rsidP="00583EDE">
      <w:pPr>
        <w:pStyle w:val="BodyTextIndent"/>
        <w:widowControl w:val="0"/>
        <w:spacing w:after="160" w:line="240" w:lineRule="auto"/>
        <w:ind w:left="1701" w:firstLine="0"/>
        <w:rPr>
          <w:rFonts w:ascii="GHEA Grapalat" w:hAnsi="GHEA Grapalat"/>
          <w:i w:val="0"/>
          <w:sz w:val="16"/>
          <w:szCs w:val="16"/>
        </w:rPr>
      </w:pPr>
      <w:r w:rsidRPr="009044F1">
        <w:rPr>
          <w:rFonts w:ascii="GHEA Grapalat" w:hAnsi="GHEA Grapalat"/>
          <w:i w:val="0"/>
          <w:sz w:val="24"/>
          <w:szCs w:val="24"/>
        </w:rPr>
        <w:t xml:space="preserve">Заказчик </w:t>
      </w:r>
      <w:r w:rsidR="00583EDE" w:rsidRPr="00583EDE">
        <w:rPr>
          <w:rFonts w:ascii="GHEA Grapalat" w:hAnsi="GHEA Grapalat"/>
          <w:b/>
        </w:rPr>
        <w:t xml:space="preserve">«ГАРНИ ДЕТСКИЙ САД» </w:t>
      </w:r>
      <w:r w:rsidR="00583EDE" w:rsidRPr="00583EDE">
        <w:rPr>
          <w:rFonts w:ascii="Arial" w:hAnsi="Arial"/>
          <w:b/>
        </w:rPr>
        <w:t>ОНО</w:t>
      </w:r>
      <w:r w:rsidR="00583EDE" w:rsidRPr="00915A97">
        <w:rPr>
          <w:rFonts w:ascii="GHEA Grapalat" w:hAnsi="GHEA Grapalat"/>
          <w:i w:val="0"/>
          <w:sz w:val="16"/>
          <w:szCs w:val="16"/>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D23A0D" w:rsidRDefault="005D7731" w:rsidP="00B46D58">
      <w:pPr>
        <w:pStyle w:val="BodyText"/>
        <w:widowControl w:val="0"/>
        <w:spacing w:after="160"/>
        <w:ind w:firstLine="567"/>
        <w:jc w:val="right"/>
        <w:rPr>
          <w:rFonts w:ascii="GHEA Grapalat" w:hAnsi="GHEA Grapalat"/>
          <w:b/>
          <w:i/>
        </w:rPr>
      </w:pPr>
      <w:r w:rsidRPr="009044F1">
        <w:rPr>
          <w:rFonts w:ascii="GHEA Grapalat" w:hAnsi="GHEA Grapalat"/>
        </w:rPr>
        <w:t xml:space="preserve">Решением Оценочной комиссии </w:t>
      </w:r>
      <w:r w:rsidR="00D23A0D" w:rsidRPr="00583EDE">
        <w:rPr>
          <w:rFonts w:ascii="GHEA Grapalat" w:hAnsi="GHEA Grapalat"/>
          <w:i/>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D23A0D" w:rsidRPr="00583EDE">
        <w:rPr>
          <w:rFonts w:ascii="GHEA Grapalat" w:hAnsi="GHEA Grapalat"/>
          <w:b/>
          <w:i/>
          <w:lang w:val="af-ZA" w:eastAsia="en-US" w:bidi="ar-SA"/>
        </w:rPr>
        <w:t>ԳՄ-ԳՀԱՊՁԲ -20/</w:t>
      </w:r>
      <w:r w:rsidR="00063C0A">
        <w:rPr>
          <w:rFonts w:ascii="GHEA Grapalat" w:hAnsi="GHEA Grapalat"/>
          <w:b/>
          <w:i/>
          <w:lang w:val="af-ZA" w:eastAsia="en-US" w:bidi="ar-SA"/>
        </w:rPr>
        <w:t>2</w:t>
      </w:r>
      <w:r w:rsidR="001B32D9" w:rsidRPr="001B32D9">
        <w:rPr>
          <w:rFonts w:ascii="GHEA Grapalat" w:hAnsi="GHEA Grapalat" w:cs="Times Armenian"/>
          <w:i/>
        </w:rPr>
        <w:br/>
      </w:r>
      <w:r w:rsidR="00A46F92" w:rsidRPr="00D23A0D">
        <w:rPr>
          <w:rFonts w:ascii="GHEA Grapalat" w:hAnsi="GHEA Grapalat"/>
          <w:b/>
          <w:i/>
        </w:rPr>
        <w:t xml:space="preserve">№ </w:t>
      </w:r>
      <w:r w:rsidR="00063C0A">
        <w:rPr>
          <w:rFonts w:ascii="GHEA Grapalat" w:hAnsi="GHEA Grapalat"/>
          <w:b/>
          <w:i/>
        </w:rPr>
        <w:t>1 от 07.02.</w:t>
      </w:r>
      <w:r w:rsidR="00096865" w:rsidRPr="00D23A0D">
        <w:rPr>
          <w:rFonts w:ascii="GHEA Grapalat" w:hAnsi="GHEA Grapalat"/>
          <w:b/>
          <w:i/>
        </w:rPr>
        <w:t xml:space="preserve"> 20</w:t>
      </w:r>
      <w:r w:rsidR="00D23A0D" w:rsidRPr="007F50DE">
        <w:rPr>
          <w:rFonts w:ascii="GHEA Grapalat" w:hAnsi="GHEA Grapalat"/>
          <w:b/>
          <w:i/>
        </w:rPr>
        <w:t>20</w:t>
      </w:r>
      <w:r w:rsidR="009F10E4" w:rsidRPr="00D23A0D">
        <w:rPr>
          <w:rFonts w:ascii="GHEA Grapalat" w:hAnsi="GHEA Grapalat"/>
          <w:b/>
          <w:i/>
        </w:rPr>
        <w:t xml:space="preserve"> </w:t>
      </w:r>
      <w:r w:rsidR="00096865" w:rsidRPr="00D23A0D">
        <w:rPr>
          <w:rFonts w:ascii="GHEA Grapalat" w:hAnsi="GHEA Grapalat"/>
          <w:b/>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8A41FA" w:rsidRDefault="00D23A0D" w:rsidP="00B46D58">
      <w:pPr>
        <w:pStyle w:val="BodyText"/>
        <w:widowControl w:val="0"/>
        <w:spacing w:after="160"/>
        <w:ind w:right="-7" w:firstLine="567"/>
        <w:jc w:val="center"/>
        <w:rPr>
          <w:rFonts w:ascii="GHEA Grapalat" w:hAnsi="GHEA Grapalat"/>
          <w:b/>
        </w:rPr>
      </w:pPr>
      <w:r w:rsidRPr="008A41FA">
        <w:rPr>
          <w:rFonts w:ascii="GHEA Grapalat" w:hAnsi="GHEA Grapalat"/>
          <w:b/>
        </w:rPr>
        <w:t xml:space="preserve">«ГАРНИ ДЕТСКИЙ САД» </w:t>
      </w:r>
      <w:r w:rsidRPr="008A41FA">
        <w:rPr>
          <w:rFonts w:ascii="Arial" w:hAnsi="Arial"/>
          <w:b/>
        </w:rPr>
        <w:t>ОНО</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D23A0D"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D23A0D" w:rsidRPr="00583EDE">
        <w:rPr>
          <w:rFonts w:ascii="GHEA Grapalat" w:hAnsi="GHEA Grapalat"/>
          <w:lang w:bidi="ar-SA"/>
        </w:rPr>
        <w:t>ЗАПРОСЕ КОТИРОВОК</w:t>
      </w:r>
      <w:r w:rsidRPr="009044F1">
        <w:rPr>
          <w:rFonts w:ascii="GHEA Grapalat" w:hAnsi="GHEA Grapalat"/>
        </w:rPr>
        <w:t xml:space="preserve">, ОБЪЯВЛЕННЫЙ С ЦЕЛЬЮ ПРИОБРЕТЕНИЯ </w:t>
      </w:r>
    </w:p>
    <w:p w:rsidR="00096865" w:rsidRPr="00D23A0D" w:rsidRDefault="002B32D6" w:rsidP="00B46D58">
      <w:pPr>
        <w:pStyle w:val="BodyText"/>
        <w:widowControl w:val="0"/>
        <w:spacing w:after="160"/>
        <w:ind w:right="-7"/>
        <w:jc w:val="center"/>
        <w:rPr>
          <w:rFonts w:ascii="GHEA Grapalat" w:hAnsi="GHEA Grapalat"/>
          <w:b/>
        </w:rPr>
      </w:pPr>
      <w:r w:rsidRPr="009044F1">
        <w:rPr>
          <w:rFonts w:ascii="GHEA Grapalat" w:hAnsi="GHEA Grapalat"/>
        </w:rPr>
        <w:t>"</w:t>
      </w:r>
      <w:r w:rsidR="00D23A0D" w:rsidRPr="00583EDE">
        <w:rPr>
          <w:rFonts w:ascii="GHEA Grapalat" w:hAnsi="GHEA Grapalat"/>
          <w:b/>
        </w:rPr>
        <w:t>на поставку товаров продукт</w:t>
      </w:r>
      <w:r w:rsidR="00D23A0D">
        <w:rPr>
          <w:rFonts w:ascii="GHEA Grapalat" w:hAnsi="GHEA Grapalat"/>
          <w:i/>
        </w:rPr>
        <w:t xml:space="preserve"> </w:t>
      </w:r>
      <w:r w:rsidRPr="009044F1">
        <w:rPr>
          <w:rFonts w:ascii="GHEA Grapalat" w:hAnsi="GHEA Grapalat"/>
        </w:rPr>
        <w:t xml:space="preserve">" ДЛЯ НУЖД </w:t>
      </w:r>
      <w:r w:rsidRPr="00D23A0D">
        <w:rPr>
          <w:rFonts w:ascii="GHEA Grapalat" w:hAnsi="GHEA Grapalat"/>
          <w:b/>
        </w:rPr>
        <w:t>"</w:t>
      </w:r>
      <w:r w:rsidR="00D23A0D" w:rsidRPr="00D23A0D">
        <w:rPr>
          <w:rFonts w:ascii="GHEA Grapalat" w:hAnsi="GHEA Grapalat"/>
          <w:b/>
        </w:rPr>
        <w:t xml:space="preserve">«ГАРНИ ДЕТСКИЙ САД» ОНО </w:t>
      </w:r>
      <w:r w:rsidRPr="00D23A0D">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D23A0D" w:rsidRPr="00D23A0D" w:rsidRDefault="00D23A0D" w:rsidP="00D23A0D">
      <w:pPr>
        <w:pStyle w:val="BodyText"/>
        <w:widowControl w:val="0"/>
        <w:spacing w:after="160"/>
        <w:ind w:right="-7"/>
        <w:jc w:val="center"/>
        <w:rPr>
          <w:rFonts w:ascii="GHEA Grapalat" w:hAnsi="GHEA Grapalat"/>
          <w:b/>
        </w:rPr>
      </w:pPr>
      <w:r w:rsidRPr="00583EDE">
        <w:rPr>
          <w:rFonts w:ascii="GHEA Grapalat" w:hAnsi="GHEA Grapalat"/>
          <w:b/>
        </w:rPr>
        <w:t>на поставку товаров продукт</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D23A0D">
        <w:rPr>
          <w:rFonts w:ascii="GHEA Grapalat" w:hAnsi="GHEA Grapalat"/>
          <w:b/>
        </w:rPr>
        <w:t>"«ГАРНИ ДЕТСКИЙ САД» ОНО "</w:t>
      </w:r>
    </w:p>
    <w:p w:rsidR="00160AE4" w:rsidRPr="00D23A0D" w:rsidRDefault="00160AE4" w:rsidP="00D23A0D">
      <w:pPr>
        <w:widowControl w:val="0"/>
        <w:tabs>
          <w:tab w:val="left" w:pos="5954"/>
        </w:tabs>
        <w:spacing w:after="160"/>
        <w:rPr>
          <w:rFonts w:ascii="GHEA Grapalat" w:hAnsi="GHEA Grapalat"/>
          <w:sz w:val="20"/>
          <w:szCs w:val="20"/>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23A0D" w:rsidRPr="00D23A0D">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291F72">
      <w:pPr>
        <w:widowControl w:val="0"/>
        <w:spacing w:after="160"/>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91F72" w:rsidRPr="00583EDE">
        <w:rPr>
          <w:rFonts w:ascii="GHEA Grapalat" w:hAnsi="GHEA Grapalat"/>
          <w:i/>
        </w:rPr>
        <w:t>запрос котировок</w:t>
      </w:r>
      <w:r w:rsidR="00096865" w:rsidRPr="006D2DF7">
        <w:rPr>
          <w:rFonts w:ascii="GHEA Grapalat" w:hAnsi="GHEA Grapalat"/>
          <w:spacing w:val="-6"/>
        </w:rPr>
        <w:t xml:space="preserve">, проводимом под кодом </w:t>
      </w:r>
      <w:r w:rsidR="00291F72" w:rsidRPr="00291F72">
        <w:rPr>
          <w:rFonts w:ascii="GHEA Grapalat" w:hAnsi="GHEA Grapalat"/>
          <w:b/>
          <w:spacing w:val="-6"/>
        </w:rPr>
        <w:t>ԳՄ-ԳՀԱՊՁԲ -20/</w:t>
      </w:r>
      <w:r w:rsidR="00063C0A">
        <w:rPr>
          <w:rFonts w:ascii="GHEA Grapalat" w:hAnsi="GHEA Grapalat"/>
          <w:b/>
          <w:spacing w:val="-6"/>
        </w:rPr>
        <w:t>2</w:t>
      </w:r>
      <w:r w:rsidR="00291F7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291F72" w:rsidRPr="00D23A0D">
        <w:rPr>
          <w:rFonts w:ascii="GHEA Grapalat" w:hAnsi="GHEA Grapalat"/>
          <w:b/>
        </w:rPr>
        <w:t xml:space="preserve">«ГАРНИ ДЕТСКИЙ САД» ОНО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1F72" w:rsidRDefault="00A81DD5" w:rsidP="00291F72">
      <w:pPr>
        <w:pStyle w:val="BodyTextIndent2"/>
        <w:spacing w:line="240" w:lineRule="auto"/>
        <w:ind w:firstLine="0"/>
        <w:rPr>
          <w:rFonts w:ascii="GHEA Grapalat" w:hAnsi="GHEA Grapalat"/>
          <w:sz w:val="22"/>
          <w:szCs w:val="22"/>
          <w:lang w:val="af-ZA" w:eastAsia="en-US" w:bidi="ar-SA"/>
        </w:rPr>
      </w:pPr>
      <w:r w:rsidRPr="009044F1">
        <w:rPr>
          <w:rFonts w:ascii="GHEA Grapalat" w:hAnsi="GHEA Grapalat"/>
          <w:sz w:val="24"/>
          <w:szCs w:val="24"/>
        </w:rPr>
        <w:t>Адрес электронной почты секретаря оценочной комиссии "</w:t>
      </w:r>
      <w:r w:rsidR="00291F72" w:rsidRPr="00291F72">
        <w:rPr>
          <w:rFonts w:ascii="Sylfaen" w:hAnsi="Sylfaen"/>
          <w:b/>
          <w:sz w:val="22"/>
          <w:szCs w:val="22"/>
          <w:lang w:val="hy-AM" w:eastAsia="en-US" w:bidi="ar-SA"/>
        </w:rPr>
        <w:t xml:space="preserve"> garnii.mankapartez@mail.ru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291F72" w:rsidRPr="00291F72">
        <w:rPr>
          <w:rFonts w:ascii="GHEA Grapalat" w:hAnsi="GHEA Grapalat"/>
          <w:b/>
          <w:sz w:val="24"/>
          <w:szCs w:val="24"/>
        </w:rPr>
        <w:t xml:space="preserve"> </w:t>
      </w:r>
      <w:r w:rsidR="00291F72" w:rsidRPr="00583EDE">
        <w:rPr>
          <w:rFonts w:ascii="GHEA Grapalat" w:hAnsi="GHEA Grapalat"/>
          <w:b/>
          <w:sz w:val="24"/>
          <w:szCs w:val="24"/>
        </w:rPr>
        <w:t>на</w:t>
      </w:r>
      <w:r w:rsidR="00291F72" w:rsidRPr="00583EDE">
        <w:rPr>
          <w:rFonts w:ascii="GHEA Grapalat" w:hAnsi="GHEA Grapalat"/>
          <w:b/>
        </w:rPr>
        <w:t xml:space="preserve"> </w:t>
      </w:r>
      <w:r w:rsidR="00291F72" w:rsidRPr="00583EDE">
        <w:rPr>
          <w:rFonts w:ascii="GHEA Grapalat" w:hAnsi="GHEA Grapalat"/>
          <w:b/>
          <w:sz w:val="24"/>
          <w:szCs w:val="24"/>
        </w:rPr>
        <w:t>поставку товаров продукт</w:t>
      </w:r>
      <w:r w:rsidR="00291F72"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00291F72" w:rsidRPr="00D23A0D">
        <w:rPr>
          <w:rFonts w:ascii="GHEA Grapalat" w:hAnsi="GHEA Grapalat"/>
          <w:b/>
        </w:rPr>
        <w:t>«ГАРНИ ДЕТСКИЙ САД» ОНО</w:t>
      </w:r>
      <w:r w:rsidRPr="009044F1">
        <w:rPr>
          <w:rFonts w:ascii="GHEA Grapalat" w:hAnsi="GHEA Grapalat"/>
          <w:i w:val="0"/>
          <w:sz w:val="24"/>
          <w:szCs w:val="24"/>
        </w:rPr>
        <w:t>", которые сгрупп</w:t>
      </w:r>
      <w:r w:rsidR="00063C0A">
        <w:rPr>
          <w:rFonts w:ascii="GHEA Grapalat" w:hAnsi="GHEA Grapalat"/>
          <w:i w:val="0"/>
          <w:sz w:val="24"/>
          <w:szCs w:val="24"/>
        </w:rPr>
        <w:t>ированы в лоты "16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w:t>
            </w:r>
          </w:p>
        </w:tc>
        <w:tc>
          <w:tcPr>
            <w:tcW w:w="7704" w:type="dxa"/>
            <w:tcBorders>
              <w:top w:val="single" w:sz="6" w:space="0" w:color="000000"/>
              <w:left w:val="single" w:sz="6" w:space="0" w:color="000000"/>
              <w:bottom w:val="single" w:sz="6" w:space="0" w:color="000000"/>
              <w:right w:val="single" w:sz="6" w:space="0" w:color="000000"/>
            </w:tcBorders>
            <w:vAlign w:val="center"/>
          </w:tcPr>
          <w:p w:rsidR="00C535C9" w:rsidRPr="00063C0A" w:rsidRDefault="00063C0A" w:rsidP="00C535C9">
            <w:pPr>
              <w:pStyle w:val="NormalWeb"/>
              <w:spacing w:before="0" w:beforeAutospacing="0" w:after="0" w:afterAutospacing="0"/>
              <w:jc w:val="center"/>
            </w:pPr>
            <w:r w:rsidRPr="00063C0A">
              <w:rPr>
                <w:rFonts w:ascii="Sylfaen" w:hAnsi="Sylfaen"/>
              </w:rPr>
              <w:t>сливочное масло</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2</w:t>
            </w:r>
          </w:p>
        </w:tc>
        <w:tc>
          <w:tcPr>
            <w:tcW w:w="7704" w:type="dxa"/>
            <w:tcBorders>
              <w:bottom w:val="single" w:sz="6" w:space="0" w:color="000000"/>
              <w:right w:val="single" w:sz="6" w:space="0" w:color="000000"/>
            </w:tcBorders>
            <w:vAlign w:val="center"/>
          </w:tcPr>
          <w:p w:rsidR="00C535C9" w:rsidRPr="00063C0A" w:rsidRDefault="00063C0A" w:rsidP="00C535C9">
            <w:pPr>
              <w:pStyle w:val="NormalWeb"/>
              <w:spacing w:before="0" w:beforeAutospacing="0" w:after="0" w:afterAutospacing="0"/>
              <w:jc w:val="center"/>
            </w:pPr>
            <w:r w:rsidRPr="00063C0A">
              <w:rPr>
                <w:rFonts w:ascii="Sylfaen" w:hAnsi="Sylfaen"/>
              </w:rPr>
              <w:t>Лук </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3</w:t>
            </w:r>
          </w:p>
        </w:tc>
        <w:tc>
          <w:tcPr>
            <w:tcW w:w="7704" w:type="dxa"/>
            <w:tcBorders>
              <w:bottom w:val="single" w:sz="6" w:space="0" w:color="000000"/>
              <w:right w:val="single" w:sz="6" w:space="0" w:color="000000"/>
            </w:tcBorders>
            <w:vAlign w:val="center"/>
          </w:tcPr>
          <w:p w:rsidR="00C535C9" w:rsidRPr="00063C0A" w:rsidRDefault="00063C0A" w:rsidP="00C535C9">
            <w:pPr>
              <w:pStyle w:val="NormalWeb"/>
              <w:spacing w:before="0" w:beforeAutospacing="0" w:after="0" w:afterAutospacing="0"/>
              <w:jc w:val="center"/>
            </w:pPr>
            <w:r w:rsidRPr="00063C0A">
              <w:rPr>
                <w:rFonts w:ascii="Sylfaen" w:hAnsi="Sylfaen"/>
              </w:rPr>
              <w:t>гречиха</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4</w:t>
            </w:r>
          </w:p>
        </w:tc>
        <w:tc>
          <w:tcPr>
            <w:tcW w:w="7704" w:type="dxa"/>
            <w:tcBorders>
              <w:bottom w:val="single" w:sz="6" w:space="0" w:color="000000"/>
              <w:right w:val="single" w:sz="6" w:space="0" w:color="000000"/>
            </w:tcBorders>
            <w:vAlign w:val="center"/>
          </w:tcPr>
          <w:p w:rsidR="00C535C9" w:rsidRPr="00063C0A" w:rsidRDefault="00063C0A" w:rsidP="00C535C9">
            <w:pPr>
              <w:pStyle w:val="NormalWeb"/>
              <w:spacing w:before="0" w:beforeAutospacing="0" w:after="0" w:afterAutospacing="0"/>
              <w:jc w:val="center"/>
            </w:pPr>
            <w:r w:rsidRPr="00063C0A">
              <w:rPr>
                <w:rFonts w:ascii="Sylfaen" w:hAnsi="Sylfaen"/>
              </w:rPr>
              <w:t>пшеница</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5</w:t>
            </w:r>
          </w:p>
        </w:tc>
        <w:tc>
          <w:tcPr>
            <w:tcW w:w="7704" w:type="dxa"/>
            <w:tcBorders>
              <w:bottom w:val="single" w:sz="6" w:space="0" w:color="000000"/>
              <w:right w:val="single" w:sz="6" w:space="0" w:color="000000"/>
            </w:tcBorders>
            <w:vAlign w:val="center"/>
          </w:tcPr>
          <w:p w:rsidR="00C535C9" w:rsidRPr="00063C0A" w:rsidRDefault="003A7F83" w:rsidP="00C535C9">
            <w:pPr>
              <w:pStyle w:val="NormalWeb"/>
              <w:spacing w:before="0" w:beforeAutospacing="0" w:after="0" w:afterAutospacing="0"/>
              <w:jc w:val="center"/>
            </w:pPr>
            <w:r w:rsidRPr="008D6197">
              <w:rPr>
                <w:rFonts w:ascii="GHEA Grapalat" w:hAnsi="GHEA Grapalat"/>
                <w:sz w:val="16"/>
                <w:szCs w:val="16"/>
              </w:rPr>
              <w:t>Мацун</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6</w:t>
            </w:r>
          </w:p>
        </w:tc>
        <w:tc>
          <w:tcPr>
            <w:tcW w:w="7704" w:type="dxa"/>
            <w:tcBorders>
              <w:bottom w:val="single" w:sz="6" w:space="0" w:color="000000"/>
              <w:right w:val="single" w:sz="6" w:space="0" w:color="000000"/>
            </w:tcBorders>
            <w:vAlign w:val="center"/>
          </w:tcPr>
          <w:p w:rsidR="00C535C9" w:rsidRPr="00063C0A" w:rsidRDefault="00C535C9" w:rsidP="00C535C9">
            <w:pPr>
              <w:pStyle w:val="NormalWeb"/>
              <w:spacing w:before="0" w:beforeAutospacing="0" w:after="0" w:afterAutospacing="0"/>
              <w:jc w:val="center"/>
            </w:pPr>
            <w:r w:rsidRPr="00063C0A">
              <w:rPr>
                <w:rFonts w:ascii="Sylfaen" w:hAnsi="Sylfaen"/>
              </w:rPr>
              <w:t>молоко</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7</w:t>
            </w:r>
          </w:p>
        </w:tc>
        <w:tc>
          <w:tcPr>
            <w:tcW w:w="7704" w:type="dxa"/>
            <w:tcBorders>
              <w:bottom w:val="single" w:sz="6" w:space="0" w:color="000000"/>
              <w:right w:val="single" w:sz="6" w:space="0" w:color="000000"/>
            </w:tcBorders>
            <w:vAlign w:val="center"/>
          </w:tcPr>
          <w:p w:rsidR="00C535C9" w:rsidRPr="00063C0A" w:rsidRDefault="00C535C9" w:rsidP="00C535C9">
            <w:pPr>
              <w:pStyle w:val="NormalWeb"/>
              <w:spacing w:before="0" w:beforeAutospacing="0" w:after="0" w:afterAutospacing="0"/>
              <w:jc w:val="center"/>
            </w:pPr>
            <w:r w:rsidRPr="00063C0A">
              <w:rPr>
                <w:rFonts w:ascii="Sylfaen" w:hAnsi="Sylfaen"/>
              </w:rPr>
              <w:t>Натуральный фруктовый сок</w:t>
            </w:r>
            <w:r w:rsidRPr="00063C0A">
              <w:t> </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8</w:t>
            </w:r>
          </w:p>
        </w:tc>
        <w:tc>
          <w:tcPr>
            <w:tcW w:w="7704" w:type="dxa"/>
            <w:tcBorders>
              <w:bottom w:val="single" w:sz="6" w:space="0" w:color="000000"/>
              <w:right w:val="single" w:sz="6" w:space="0" w:color="000000"/>
            </w:tcBorders>
            <w:vAlign w:val="center"/>
          </w:tcPr>
          <w:p w:rsidR="00C535C9" w:rsidRPr="00063C0A" w:rsidRDefault="00063C0A" w:rsidP="00C535C9">
            <w:pPr>
              <w:pStyle w:val="NormalWeb"/>
              <w:spacing w:before="0" w:beforeAutospacing="0" w:after="0" w:afterAutospacing="0"/>
              <w:jc w:val="center"/>
            </w:pPr>
            <w:r w:rsidRPr="00063C0A">
              <w:rPr>
                <w:rFonts w:ascii="Sylfaen" w:hAnsi="Sylfaen"/>
              </w:rPr>
              <w:t>кисел</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9</w:t>
            </w:r>
          </w:p>
        </w:tc>
        <w:tc>
          <w:tcPr>
            <w:tcW w:w="7704" w:type="dxa"/>
            <w:tcBorders>
              <w:top w:val="single" w:sz="6" w:space="0" w:color="000000"/>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какао</w:t>
            </w:r>
          </w:p>
        </w:tc>
      </w:tr>
      <w:tr w:rsidR="00C535C9" w:rsidRPr="009044F1" w:rsidTr="00063C0A">
        <w:trPr>
          <w:jc w:val="center"/>
        </w:trPr>
        <w:tc>
          <w:tcPr>
            <w:tcW w:w="1530" w:type="dxa"/>
            <w:vAlign w:val="center"/>
          </w:tcPr>
          <w:p w:rsidR="00C535C9" w:rsidRPr="00236388" w:rsidRDefault="00236388" w:rsidP="00236388">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10</w:t>
            </w:r>
          </w:p>
        </w:tc>
        <w:tc>
          <w:tcPr>
            <w:tcW w:w="7704" w:type="dxa"/>
            <w:tcBorders>
              <w:top w:val="single" w:sz="6" w:space="0" w:color="000000"/>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Горошек консервированный</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11</w:t>
            </w:r>
          </w:p>
        </w:tc>
        <w:tc>
          <w:tcPr>
            <w:tcW w:w="7704" w:type="dxa"/>
            <w:tcBorders>
              <w:bottom w:val="single" w:sz="6" w:space="0" w:color="000000"/>
              <w:right w:val="single" w:sz="6" w:space="0" w:color="000000"/>
            </w:tcBorders>
            <w:vAlign w:val="center"/>
          </w:tcPr>
          <w:p w:rsidR="00C535C9" w:rsidRPr="00236388" w:rsidRDefault="00063C0A" w:rsidP="00C535C9">
            <w:pPr>
              <w:pStyle w:val="NormalWeb"/>
              <w:spacing w:before="0" w:beforeAutospacing="0" w:after="0" w:afterAutospacing="0"/>
              <w:jc w:val="center"/>
            </w:pPr>
            <w:r w:rsidRPr="00236388">
              <w:rPr>
                <w:rFonts w:ascii="Sylfaen" w:hAnsi="Sylfaen"/>
              </w:rPr>
              <w:t xml:space="preserve">Консервированные </w:t>
            </w:r>
            <w:r w:rsidR="00C535C9" w:rsidRPr="00236388">
              <w:rPr>
                <w:rFonts w:ascii="Sylfaen" w:hAnsi="Sylfaen"/>
              </w:rPr>
              <w:t> кукурузы</w:t>
            </w:r>
            <w:r w:rsidR="00C535C9" w:rsidRPr="00236388">
              <w:t>   </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12</w:t>
            </w:r>
          </w:p>
        </w:tc>
        <w:tc>
          <w:tcPr>
            <w:tcW w:w="7704" w:type="dxa"/>
            <w:tcBorders>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вафля</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13</w:t>
            </w:r>
          </w:p>
        </w:tc>
        <w:tc>
          <w:tcPr>
            <w:tcW w:w="7704" w:type="dxa"/>
            <w:tcBorders>
              <w:top w:val="single" w:sz="6" w:space="0" w:color="000000"/>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печенье</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14</w:t>
            </w:r>
          </w:p>
        </w:tc>
        <w:tc>
          <w:tcPr>
            <w:tcW w:w="7704" w:type="dxa"/>
            <w:tcBorders>
              <w:top w:val="single" w:sz="6" w:space="0" w:color="000000"/>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Зеленый </w:t>
            </w:r>
            <w:r w:rsidRPr="00236388">
              <w:t>,  </w:t>
            </w:r>
            <w:r w:rsidRPr="00236388">
              <w:rPr>
                <w:rFonts w:ascii="Sylfaen" w:hAnsi="Sylfaen"/>
              </w:rPr>
              <w:t>смешанный</w:t>
            </w:r>
          </w:p>
        </w:tc>
      </w:tr>
      <w:tr w:rsidR="00C535C9" w:rsidRPr="009044F1" w:rsidTr="00063C0A">
        <w:trPr>
          <w:jc w:val="center"/>
        </w:trPr>
        <w:tc>
          <w:tcPr>
            <w:tcW w:w="1530" w:type="dxa"/>
            <w:vAlign w:val="center"/>
          </w:tcPr>
          <w:p w:rsidR="00C535C9" w:rsidRPr="00236388" w:rsidRDefault="00236388" w:rsidP="00C535C9">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15</w:t>
            </w:r>
          </w:p>
        </w:tc>
        <w:tc>
          <w:tcPr>
            <w:tcW w:w="7704" w:type="dxa"/>
            <w:tcBorders>
              <w:bottom w:val="single" w:sz="6" w:space="0" w:color="000000"/>
              <w:right w:val="single" w:sz="6" w:space="0" w:color="000000"/>
            </w:tcBorders>
            <w:vAlign w:val="center"/>
          </w:tcPr>
          <w:p w:rsidR="00C535C9" w:rsidRPr="00236388" w:rsidRDefault="00C535C9" w:rsidP="00C535C9">
            <w:pPr>
              <w:pStyle w:val="NormalWeb"/>
              <w:spacing w:before="0" w:beforeAutospacing="0" w:after="0" w:afterAutospacing="0"/>
              <w:jc w:val="center"/>
            </w:pPr>
            <w:r w:rsidRPr="00236388">
              <w:rPr>
                <w:rFonts w:ascii="Sylfaen" w:hAnsi="Sylfaen"/>
              </w:rPr>
              <w:t>тромб</w:t>
            </w:r>
          </w:p>
        </w:tc>
      </w:tr>
      <w:tr w:rsidR="00C535C9" w:rsidRPr="009044F1" w:rsidTr="00063C0A">
        <w:trPr>
          <w:jc w:val="center"/>
        </w:trPr>
        <w:tc>
          <w:tcPr>
            <w:tcW w:w="1530" w:type="dxa"/>
            <w:vAlign w:val="center"/>
          </w:tcPr>
          <w:p w:rsidR="00C535C9" w:rsidRPr="00236388" w:rsidRDefault="00236388" w:rsidP="00236388">
            <w:pPr>
              <w:pStyle w:val="BodyTextIndent2"/>
              <w:widowControl w:val="0"/>
              <w:spacing w:after="120" w:line="240" w:lineRule="auto"/>
              <w:ind w:firstLine="0"/>
              <w:jc w:val="center"/>
              <w:rPr>
                <w:rFonts w:ascii="GHEA Grapalat" w:hAnsi="GHEA Grapalat"/>
                <w:sz w:val="24"/>
                <w:szCs w:val="24"/>
              </w:rPr>
            </w:pPr>
            <w:r w:rsidRPr="00236388">
              <w:rPr>
                <w:rFonts w:ascii="GHEA Grapalat" w:hAnsi="GHEA Grapalat"/>
                <w:sz w:val="24"/>
                <w:szCs w:val="24"/>
              </w:rPr>
              <w:t>16</w:t>
            </w:r>
          </w:p>
        </w:tc>
        <w:tc>
          <w:tcPr>
            <w:tcW w:w="7704" w:type="dxa"/>
            <w:tcBorders>
              <w:bottom w:val="single" w:sz="6" w:space="0" w:color="000000"/>
              <w:right w:val="single" w:sz="6" w:space="0" w:color="000000"/>
            </w:tcBorders>
            <w:vAlign w:val="center"/>
          </w:tcPr>
          <w:p w:rsidR="00C535C9" w:rsidRPr="00063C0A" w:rsidRDefault="00236388" w:rsidP="00C535C9">
            <w:pPr>
              <w:pStyle w:val="NormalWeb"/>
              <w:spacing w:before="0" w:beforeAutospacing="0" w:after="0" w:afterAutospacing="0"/>
              <w:jc w:val="center"/>
              <w:rPr>
                <w:rFonts w:ascii="Sylfaen" w:hAnsi="Sylfaen"/>
                <w:highlight w:val="yellow"/>
              </w:rPr>
            </w:pPr>
            <w:r w:rsidRPr="00236388">
              <w:rPr>
                <w:rFonts w:ascii="Sylfaen" w:hAnsi="Sylfaen"/>
              </w:rPr>
              <w:t>мягкое мясо</w:t>
            </w:r>
          </w:p>
        </w:tc>
      </w:tr>
    </w:tbl>
    <w:p w:rsidR="000B2CFA" w:rsidRPr="000811C1" w:rsidRDefault="00816505" w:rsidP="002718B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w:t>
      </w:r>
      <w:r w:rsidR="002718B2">
        <w:rPr>
          <w:rFonts w:ascii="GHEA Grapalat" w:hAnsi="GHEA Grapalat"/>
          <w:sz w:val="24"/>
          <w:szCs w:val="24"/>
        </w:rPr>
        <w:t xml:space="preserve">ый срок подачи заявок </w:t>
      </w:r>
      <w:r w:rsidR="002718B2" w:rsidRPr="002718B2">
        <w:rPr>
          <w:rFonts w:ascii="GHEA Grapalat" w:hAnsi="GHEA Grapalat"/>
          <w:b/>
          <w:sz w:val="24"/>
          <w:szCs w:val="24"/>
        </w:rPr>
        <w:t>10:00 часов 7</w:t>
      </w:r>
      <w:r w:rsidRPr="002718B2">
        <w:rPr>
          <w:rFonts w:ascii="GHEA Grapalat" w:hAnsi="GHEA Grapalat"/>
          <w:b/>
          <w:sz w:val="24"/>
          <w:szCs w:val="24"/>
        </w:rPr>
        <w:t>-го дня</w:t>
      </w:r>
      <w:r w:rsidRPr="009044F1">
        <w:rPr>
          <w:rFonts w:ascii="GHEA Grapalat" w:hAnsi="GHEA Grapalat"/>
          <w:sz w:val="24"/>
          <w:szCs w:val="24"/>
        </w:rPr>
        <w:t xml:space="preserve">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8A41FA" w:rsidRPr="008A41FA">
        <w:rPr>
          <w:rFonts w:ascii="GHEA Grapalat" w:hAnsi="GHEA Grapalat"/>
          <w:b/>
          <w:sz w:val="24"/>
          <w:szCs w:val="24"/>
        </w:rPr>
        <w:t>Котайкский марз, деревня Гарни, Г. Марзпетуни, ул. 20</w:t>
      </w:r>
      <w:r w:rsidRPr="008A41FA">
        <w:rPr>
          <w:rFonts w:ascii="GHEA Grapalat" w:hAnsi="GHEA Grapalat"/>
          <w:b/>
          <w:sz w:val="24"/>
          <w:szCs w:val="24"/>
        </w:rPr>
        <w:t xml:space="preserve"> не позднее, чем </w:t>
      </w:r>
      <w:r w:rsidR="008A41FA" w:rsidRPr="008A41FA">
        <w:rPr>
          <w:rFonts w:ascii="GHEA Grapalat" w:hAnsi="GHEA Grapalat"/>
          <w:b/>
          <w:sz w:val="24"/>
          <w:szCs w:val="24"/>
        </w:rPr>
        <w:t>10:00 часов 7</w:t>
      </w:r>
      <w:r w:rsidRPr="008A41FA">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A41FA" w:rsidRPr="00376A83">
        <w:rPr>
          <w:rFonts w:ascii="GHEA Grapalat" w:hAnsi="GHEA Grapalat" w:cs="GHEA Grapalat"/>
          <w:b/>
          <w:sz w:val="24"/>
          <w:szCs w:val="24"/>
        </w:rPr>
        <w:t xml:space="preserve">Р. </w:t>
      </w:r>
      <w:r w:rsidR="008A41FA" w:rsidRPr="00376A83">
        <w:rPr>
          <w:rFonts w:ascii="Arial Unicode" w:hAnsi="Arial Unicode" w:cs="GHEA Grapalat"/>
          <w:b/>
          <w:sz w:val="24"/>
          <w:szCs w:val="24"/>
        </w:rPr>
        <w:t>Асатрян</w:t>
      </w:r>
      <w:r w:rsidR="008A41FA" w:rsidRPr="00376A83">
        <w:rPr>
          <w:rFonts w:ascii="Arial Unicode" w:hAnsi="Arial Unicode"/>
          <w:b/>
        </w:rPr>
        <w:t>у</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w:t>
      </w:r>
      <w:r w:rsidR="008A41FA">
        <w:rPr>
          <w:rFonts w:ascii="GHEA Grapalat" w:hAnsi="GHEA Grapalat"/>
          <w:sz w:val="24"/>
          <w:szCs w:val="24"/>
        </w:rPr>
        <w:t xml:space="preserve">скрытие заявок произойдет на </w:t>
      </w:r>
      <w:r w:rsidR="008A41FA" w:rsidRPr="008A41FA">
        <w:rPr>
          <w:rFonts w:ascii="GHEA Grapalat" w:hAnsi="GHEA Grapalat"/>
          <w:b/>
          <w:sz w:val="24"/>
          <w:szCs w:val="24"/>
        </w:rPr>
        <w:t>7-ый день в 10:00</w:t>
      </w:r>
      <w:r w:rsidRPr="008A41FA">
        <w:rPr>
          <w:rFonts w:ascii="GHEA Grapalat" w:hAnsi="GHEA Grapalat"/>
          <w:b/>
          <w:sz w:val="24"/>
          <w:szCs w:val="24"/>
        </w:rPr>
        <w:t xml:space="preserve"> со</w:t>
      </w:r>
      <w:r w:rsidRPr="009044F1">
        <w:rPr>
          <w:rFonts w:ascii="GHEA Grapalat" w:hAnsi="GHEA Grapalat"/>
          <w:sz w:val="24"/>
          <w:szCs w:val="24"/>
        </w:rPr>
        <w:t xml:space="preserve">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C72AF0" w:rsidRDefault="00FD2748" w:rsidP="00B46D58">
      <w:pPr>
        <w:pStyle w:val="BodyTextIndent"/>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72AF0" w:rsidRPr="00C72AF0">
        <w:rPr>
          <w:rFonts w:ascii="GHEA Grapalat" w:hAnsi="GHEA Grapalat"/>
          <w:i w:val="0"/>
          <w:sz w:val="24"/>
          <w:szCs w:val="24"/>
        </w:rPr>
        <w:t xml:space="preserve">, </w:t>
      </w:r>
      <w:r w:rsidR="00C72AF0" w:rsidRPr="00C72AF0">
        <w:rPr>
          <w:rFonts w:ascii="GHEA Grapalat" w:hAnsi="GHEA Grapalat"/>
          <w:b/>
          <w:i w:val="0"/>
          <w:sz w:val="24"/>
          <w:szCs w:val="24"/>
        </w:rPr>
        <w:t>установленному Центральным банком того дня.</w:t>
      </w:r>
      <w:r w:rsidR="00A01157" w:rsidRPr="00C72AF0">
        <w:rPr>
          <w:rFonts w:ascii="GHEA Grapalat" w:hAnsi="GHEA Grapalat"/>
          <w:b/>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w:t>
      </w:r>
      <w:r w:rsidRPr="009044F1">
        <w:rPr>
          <w:rFonts w:ascii="GHEA Grapalat" w:hAnsi="GHEA Grapalat"/>
          <w:i w:val="0"/>
          <w:sz w:val="24"/>
          <w:szCs w:val="24"/>
        </w:rPr>
        <w:lastRenderedPageBreak/>
        <w:t>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w:t>
      </w:r>
      <w:r w:rsidRPr="009044F1">
        <w:rPr>
          <w:rFonts w:ascii="GHEA Grapalat" w:hAnsi="GHEA Grapalat"/>
          <w:sz w:val="24"/>
          <w:szCs w:val="24"/>
        </w:rPr>
        <w:lastRenderedPageBreak/>
        <w:t xml:space="preserve">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lastRenderedPageBreak/>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w:t>
      </w:r>
      <w:r w:rsidR="00BF1CBD" w:rsidRPr="00BF1CBD">
        <w:rPr>
          <w:rFonts w:ascii="GHEA Grapalat" w:hAnsi="GHEA Grapalat"/>
          <w:spacing w:val="-4"/>
        </w:rPr>
        <w:lastRenderedPageBreak/>
        <w:t>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3D04BB" w:rsidRPr="007F50DE">
        <w:rPr>
          <w:rFonts w:ascii="GHEA Grapalat" w:hAnsi="GHEA Grapalat"/>
          <w:sz w:val="24"/>
          <w:szCs w:val="24"/>
        </w:rPr>
        <w:t xml:space="preserve"> 5</w:t>
      </w:r>
      <w:r w:rsidR="00D5443D">
        <w:rPr>
          <w:rFonts w:ascii="GHEA Grapalat" w:hAnsi="GHEA Grapalat"/>
          <w:sz w:val="24"/>
          <w:szCs w:val="24"/>
        </w:rPr>
        <w:t xml:space="preserve"> </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D04B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4"/>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F75511" w:rsidRPr="00C67FAB">
        <w:rPr>
          <w:rFonts w:ascii="GHEA Grapalat" w:hAnsi="GHEA Grapalat"/>
          <w:i/>
        </w:rPr>
        <w:t>в одностороннем порядке утвержденного заявления-в виде неустойки (приложение 5.1) или наличных денег</w:t>
      </w:r>
      <w:r w:rsidR="00F75511">
        <w:rPr>
          <w:rStyle w:val="FootnoteReference"/>
          <w:rFonts w:ascii="GHEA Grapalat" w:hAnsi="GHEA Grapalat"/>
        </w:rPr>
        <w:t xml:space="preserve"> </w:t>
      </w:r>
      <w:r w:rsidR="009A0467">
        <w:rPr>
          <w:rStyle w:val="FootnoteReference"/>
          <w:rFonts w:ascii="GHEA Grapalat" w:hAnsi="GHEA Grapalat"/>
        </w:rPr>
        <w:footnoteReference w:customMarkFollows="1" w:id="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w:t>
      </w:r>
      <w:r w:rsidRPr="009044F1">
        <w:rPr>
          <w:rFonts w:ascii="GHEA Grapalat" w:hAnsi="GHEA Grapalat"/>
        </w:rPr>
        <w:lastRenderedPageBreak/>
        <w:t xml:space="preserve">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7"/>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w:t>
      </w:r>
      <w:r w:rsidR="00C94324">
        <w:rPr>
          <w:rFonts w:ascii="GHEA Grapalat" w:hAnsi="GHEA Grapalat"/>
        </w:rPr>
        <w:t xml:space="preserve">гинала) и копий в 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C94324" w:rsidRPr="007F50DE" w:rsidRDefault="00C94324" w:rsidP="00B46D58">
      <w:pPr>
        <w:pStyle w:val="norm"/>
        <w:widowControl w:val="0"/>
        <w:spacing w:after="160" w:line="240" w:lineRule="auto"/>
        <w:ind w:firstLine="284"/>
        <w:jc w:val="right"/>
        <w:rPr>
          <w:rFonts w:ascii="GHEA Grapalat" w:hAnsi="GHEA Grapalat"/>
          <w:b/>
          <w:sz w:val="24"/>
          <w:szCs w:val="24"/>
        </w:rPr>
      </w:pPr>
    </w:p>
    <w:p w:rsidR="00654E19" w:rsidRPr="007F50DE"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5104AE" w:rsidRDefault="00B2572B" w:rsidP="005104AE">
      <w:pPr>
        <w:pStyle w:val="BodyTextIndent3"/>
        <w:widowControl w:val="0"/>
        <w:spacing w:after="160" w:line="240" w:lineRule="auto"/>
        <w:jc w:val="right"/>
        <w:rPr>
          <w:rFonts w:ascii="GHEA Grapalat" w:hAnsi="GHEA Grapalat"/>
          <w:i/>
          <w:sz w:val="24"/>
          <w:szCs w:val="24"/>
          <w:lang w:val="af-ZA" w:eastAsia="en-US" w:bidi="ar-SA"/>
        </w:rPr>
      </w:pPr>
      <w:r w:rsidRPr="00BF4E90">
        <w:rPr>
          <w:rFonts w:ascii="GHEA Grapalat" w:hAnsi="GHEA Grapalat"/>
          <w:b/>
          <w:sz w:val="24"/>
          <w:szCs w:val="24"/>
        </w:rPr>
        <w:t xml:space="preserve">к Приглашению на </w:t>
      </w:r>
      <w:r w:rsidR="007F50DE" w:rsidRPr="00FD0971">
        <w:rPr>
          <w:rFonts w:ascii="GHEA Grapalat" w:hAnsi="GHEA Grapalat"/>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250A5">
        <w:rPr>
          <w:rFonts w:ascii="GHEA Grapalat" w:hAnsi="GHEA Grapalat"/>
          <w:i/>
          <w:sz w:val="24"/>
          <w:szCs w:val="24"/>
          <w:lang w:val="af-ZA" w:eastAsia="en-US" w:bidi="ar-SA"/>
        </w:rPr>
        <w:t>ԳՄ-ԳՀԱՊՁԲ -20/2</w:t>
      </w:r>
    </w:p>
    <w:p w:rsidR="00B2572B" w:rsidRPr="00374F4A" w:rsidRDefault="00B2572B" w:rsidP="005104AE">
      <w:pPr>
        <w:pStyle w:val="BodyTextIndent3"/>
        <w:widowControl w:val="0"/>
        <w:spacing w:after="160" w:line="240" w:lineRule="auto"/>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F50DE" w:rsidRPr="00FD0971">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F50DE" w:rsidRDefault="007F50DE" w:rsidP="007F50DE">
      <w:pPr>
        <w:pStyle w:val="BodyTextIndent3"/>
        <w:widowControl w:val="0"/>
        <w:spacing w:after="160" w:line="240" w:lineRule="auto"/>
        <w:ind w:firstLine="0"/>
        <w:jc w:val="left"/>
        <w:rPr>
          <w:rFonts w:ascii="GHEA Grapalat" w:hAnsi="GHEA Grapalat"/>
          <w:sz w:val="24"/>
          <w:szCs w:val="24"/>
        </w:rPr>
      </w:pPr>
      <w:r w:rsidRPr="00115FE0">
        <w:rPr>
          <w:rFonts w:ascii="GHEA Grapalat" w:hAnsi="GHEA Grapalat"/>
        </w:rPr>
        <w:t>«</w:t>
      </w:r>
      <w:r w:rsidRPr="007F50DE">
        <w:rPr>
          <w:rFonts w:ascii="GHEA Grapalat" w:hAnsi="GHEA Grapalat"/>
          <w:sz w:val="24"/>
          <w:szCs w:val="24"/>
        </w:rPr>
        <w:t xml:space="preserve">ГАРНИ ДЕТСКИЙ САД» ОНО </w:t>
      </w:r>
      <w:r w:rsidR="00374F4A" w:rsidRPr="007F50DE">
        <w:rPr>
          <w:rFonts w:ascii="GHEA Grapalat" w:hAnsi="GHEA Grapalat"/>
          <w:sz w:val="24"/>
          <w:szCs w:val="24"/>
        </w:rPr>
        <w:t xml:space="preserve"> под кодом </w:t>
      </w:r>
      <w:r w:rsidR="005104AE" w:rsidRPr="005104AE">
        <w:rPr>
          <w:rFonts w:ascii="GHEA Grapalat" w:hAnsi="GHEA Grapalat"/>
          <w:i/>
          <w:sz w:val="24"/>
          <w:szCs w:val="24"/>
          <w:lang w:val="af-ZA" w:eastAsia="en-US" w:bidi="ar-SA"/>
        </w:rPr>
        <w:t>ԳՄ-ԳՀԱՊՁԲ -20/</w:t>
      </w:r>
      <w:r w:rsidR="003250A5">
        <w:rPr>
          <w:rFonts w:ascii="GHEA Grapalat" w:hAnsi="GHEA Grapalat"/>
          <w:i/>
          <w:sz w:val="24"/>
          <w:szCs w:val="24"/>
          <w:lang w:val="af-ZA" w:eastAsia="en-US" w:bidi="ar-SA"/>
        </w:rPr>
        <w:t>2</w:t>
      </w:r>
      <w:r w:rsidRPr="007F50DE">
        <w:rPr>
          <w:rFonts w:ascii="GHEA Grapalat" w:hAnsi="GHEA Grapalat"/>
          <w:sz w:val="24"/>
          <w:szCs w:val="24"/>
        </w:rPr>
        <w:t xml:space="preserve"> </w:t>
      </w:r>
      <w:r w:rsidRPr="00FD0971">
        <w:rPr>
          <w:rFonts w:ascii="GHEA Grapalat" w:hAnsi="GHEA Grapalat"/>
          <w:sz w:val="24"/>
          <w:szCs w:val="24"/>
        </w:rPr>
        <w:t>запрос котировок</w:t>
      </w:r>
      <w:r w:rsidRPr="007F50DE">
        <w:rPr>
          <w:rFonts w:ascii="GHEA Grapalat" w:hAnsi="GHEA Grapalat"/>
          <w:sz w:val="24"/>
          <w:szCs w:val="24"/>
        </w:rPr>
        <w:t xml:space="preserve"> </w:t>
      </w:r>
      <w:r w:rsidR="00374F4A" w:rsidRPr="007F50DE">
        <w:rPr>
          <w:rFonts w:ascii="GHEA Grapalat" w:hAnsi="GHEA Grapalat"/>
          <w:sz w:val="24"/>
          <w:szCs w:val="24"/>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F50DE" w:rsidRPr="00FD0971">
        <w:rPr>
          <w:rFonts w:ascii="GHEA Grapalat" w:hAnsi="GHEA Grapalat"/>
        </w:rPr>
        <w:t>запрос котировок</w:t>
      </w:r>
      <w:r>
        <w:rPr>
          <w:rFonts w:ascii="GHEA Grapalat" w:hAnsi="GHEA Grapalat"/>
        </w:rPr>
        <w:t xml:space="preserve"> под кодом </w:t>
      </w:r>
      <w:r w:rsidR="005104AE" w:rsidRPr="005104AE">
        <w:rPr>
          <w:rFonts w:ascii="GHEA Grapalat" w:hAnsi="GHEA Grapalat"/>
          <w:i/>
          <w:lang w:val="af-ZA" w:eastAsia="en-US" w:bidi="ar-SA"/>
        </w:rPr>
        <w:t>ԳՄ-ԳՀԱՊՁԲ -20/</w:t>
      </w:r>
      <w:r w:rsidR="003250A5">
        <w:rPr>
          <w:rFonts w:ascii="GHEA Grapalat" w:hAnsi="GHEA Grapalat"/>
          <w:i/>
          <w:lang w:val="af-ZA" w:eastAsia="en-US" w:bidi="ar-SA"/>
        </w:rPr>
        <w:t>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Pr="007F50DE" w:rsidRDefault="006B3E56" w:rsidP="007F50DE">
      <w:pPr>
        <w:pStyle w:val="ListParagraph"/>
        <w:widowControl w:val="0"/>
        <w:numPr>
          <w:ilvl w:val="0"/>
          <w:numId w:val="22"/>
        </w:numPr>
        <w:tabs>
          <w:tab w:val="left" w:pos="567"/>
        </w:tabs>
        <w:spacing w:after="160"/>
        <w:jc w:val="both"/>
        <w:rPr>
          <w:rFonts w:ascii="GHEA Grapalat" w:hAnsi="GHEA Grapalat"/>
        </w:rPr>
      </w:pPr>
      <w:r w:rsidRPr="007F50DE">
        <w:rPr>
          <w:rFonts w:ascii="GHEA Grapalat" w:hAnsi="GHEA Grapalat"/>
        </w:rPr>
        <w:t xml:space="preserve">в рамках участия в </w:t>
      </w:r>
      <w:r w:rsidR="00305944" w:rsidRPr="007F50DE">
        <w:rPr>
          <w:rFonts w:ascii="GHEA Grapalat" w:hAnsi="GHEA Grapalat"/>
        </w:rPr>
        <w:t xml:space="preserve">открытом конкурсе </w:t>
      </w:r>
      <w:r w:rsidRPr="007F50DE">
        <w:rPr>
          <w:rFonts w:ascii="GHEA Grapalat" w:hAnsi="GHEA Grapalat"/>
        </w:rPr>
        <w:t xml:space="preserve">под кодом </w:t>
      </w:r>
      <w:r w:rsidR="005104AE" w:rsidRPr="005104AE">
        <w:rPr>
          <w:rFonts w:ascii="GHEA Grapalat" w:hAnsi="GHEA Grapalat"/>
          <w:i/>
          <w:lang w:val="af-ZA" w:eastAsia="en-US" w:bidi="ar-SA"/>
        </w:rPr>
        <w:t>ԳՄ-ԳՀԱՊՁԲ -20/</w:t>
      </w:r>
      <w:r w:rsidR="003250A5">
        <w:rPr>
          <w:rFonts w:ascii="GHEA Grapalat" w:hAnsi="GHEA Grapalat"/>
          <w:i/>
          <w:lang w:eastAsia="en-US" w:bidi="ar-SA"/>
        </w:rPr>
        <w:t>2</w:t>
      </w:r>
      <w:r w:rsidR="007F50DE" w:rsidRPr="007F50DE">
        <w:rPr>
          <w:rFonts w:ascii="GHEA Grapalat" w:hAnsi="GHEA Grapalat"/>
        </w:rPr>
        <w:t xml:space="preserve"> </w:t>
      </w:r>
      <w:r w:rsidRPr="007F50DE">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F50DE" w:rsidRPr="00FD0971">
        <w:rPr>
          <w:rFonts w:ascii="GHEA Grapalat" w:hAnsi="GHEA Grapalat"/>
        </w:rPr>
        <w:t>запрос котировок</w:t>
      </w:r>
      <w:r w:rsidR="007F50DE">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7F50DE">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 xml:space="preserve">к Приглашению на </w:t>
      </w:r>
      <w:r w:rsidR="007F50DE" w:rsidRPr="00FD0971">
        <w:rPr>
          <w:rFonts w:ascii="GHEA Grapalat" w:hAnsi="GHEA Grapalat"/>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104AE" w:rsidRPr="005104AE">
        <w:rPr>
          <w:rFonts w:ascii="GHEA Grapalat" w:hAnsi="GHEA Grapalat"/>
          <w:i/>
          <w:sz w:val="24"/>
          <w:szCs w:val="24"/>
          <w:lang w:val="af-ZA" w:eastAsia="en-US" w:bidi="ar-SA"/>
        </w:rPr>
        <w:t>ԳՄ-ԳՀԱՊՁԲ -20/</w:t>
      </w:r>
      <w:r w:rsidR="003250A5">
        <w:rPr>
          <w:rFonts w:ascii="GHEA Grapalat" w:hAnsi="GHEA Grapalat"/>
          <w:i/>
          <w:sz w:val="24"/>
          <w:szCs w:val="24"/>
          <w:lang w:val="af-ZA" w:eastAsia="en-US" w:bidi="ar-SA"/>
        </w:rPr>
        <w:t>2</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44CB8" w:rsidRPr="00FD0971">
        <w:rPr>
          <w:rFonts w:ascii="GHEA Grapalat" w:hAnsi="GHEA Grapalat"/>
        </w:rPr>
        <w:t>запрос котировок</w:t>
      </w:r>
      <w:r w:rsidRPr="009044F1">
        <w:rPr>
          <w:rFonts w:ascii="GHEA Grapalat" w:hAnsi="GHEA Grapalat"/>
        </w:rPr>
        <w:t xml:space="preserve"> под кодом </w:t>
      </w:r>
      <w:r w:rsidR="005104AE" w:rsidRPr="005104AE">
        <w:rPr>
          <w:rFonts w:ascii="GHEA Grapalat" w:hAnsi="GHEA Grapalat"/>
          <w:i/>
          <w:lang w:val="af-ZA" w:eastAsia="en-US" w:bidi="ar-SA"/>
        </w:rPr>
        <w:t>ԳՄ-ԳՀԱՊՁԲ -20/</w:t>
      </w:r>
      <w:r w:rsidR="003250A5">
        <w:rPr>
          <w:rFonts w:ascii="GHEA Grapalat" w:hAnsi="GHEA Grapalat"/>
          <w:i/>
          <w:lang w:val="af-ZA" w:eastAsia="en-US" w:bidi="ar-SA"/>
        </w:rPr>
        <w:t>2</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444CB8">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 xml:space="preserve">к Приглашению на </w:t>
      </w:r>
      <w:r w:rsidR="00444CB8" w:rsidRPr="00FD0971">
        <w:rPr>
          <w:rFonts w:ascii="GHEA Grapalat" w:hAnsi="GHEA Grapalat"/>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04AE" w:rsidRPr="005104AE">
        <w:rPr>
          <w:rFonts w:ascii="GHEA Grapalat" w:hAnsi="GHEA Grapalat"/>
          <w:i/>
          <w:sz w:val="24"/>
          <w:szCs w:val="24"/>
          <w:lang w:val="af-ZA" w:eastAsia="en-US" w:bidi="ar-SA"/>
        </w:rPr>
        <w:t>ԳՄ-ԳՀԱՊՁԲ -20/</w:t>
      </w:r>
      <w:r w:rsidR="003250A5">
        <w:rPr>
          <w:rFonts w:ascii="GHEA Grapalat" w:hAnsi="GHEA Grapalat"/>
          <w:i/>
          <w:sz w:val="24"/>
          <w:szCs w:val="24"/>
          <w:lang w:val="af-ZA" w:eastAsia="en-US" w:bidi="ar-SA"/>
        </w:rPr>
        <w:t>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444CB8">
      <w:pPr>
        <w:pStyle w:val="BodyTextIndent3"/>
        <w:widowControl w:val="0"/>
        <w:spacing w:after="160" w:line="240" w:lineRule="auto"/>
        <w:ind w:firstLine="0"/>
        <w:rPr>
          <w:rFonts w:ascii="GHEA Grapalat" w:hAnsi="GHEA Grapalat"/>
        </w:rPr>
      </w:pPr>
      <w:r w:rsidRPr="005744FC">
        <w:rPr>
          <w:rFonts w:ascii="GHEA Grapalat" w:hAnsi="GHEA Grapalat"/>
          <w:spacing w:val="-6"/>
        </w:rPr>
        <w:t xml:space="preserve">Рассмотрев приглашение на </w:t>
      </w:r>
      <w:r w:rsidR="00444CB8" w:rsidRPr="00FD0971">
        <w:rPr>
          <w:rFonts w:ascii="GHEA Grapalat" w:hAnsi="GHEA Grapalat"/>
          <w:sz w:val="24"/>
          <w:szCs w:val="24"/>
        </w:rPr>
        <w:t>запрос котировок</w:t>
      </w:r>
      <w:r w:rsidR="00444CB8" w:rsidRPr="005744FC">
        <w:rPr>
          <w:rFonts w:ascii="GHEA Grapalat" w:hAnsi="GHEA Grapalat"/>
          <w:spacing w:val="-6"/>
        </w:rPr>
        <w:t xml:space="preserve"> </w:t>
      </w:r>
      <w:r w:rsidRPr="005744FC">
        <w:rPr>
          <w:rFonts w:ascii="GHEA Grapalat" w:hAnsi="GHEA Grapalat"/>
          <w:spacing w:val="-6"/>
        </w:rPr>
        <w:t xml:space="preserve">под кодом </w:t>
      </w:r>
      <w:r w:rsidR="005104AE" w:rsidRPr="005104AE">
        <w:rPr>
          <w:rFonts w:ascii="GHEA Grapalat" w:hAnsi="GHEA Grapalat"/>
          <w:i/>
          <w:sz w:val="24"/>
          <w:szCs w:val="24"/>
          <w:lang w:val="af-ZA" w:eastAsia="en-US" w:bidi="ar-SA"/>
        </w:rPr>
        <w:t>ԳՄ-ԳՀԱՊՁԲ -20/</w:t>
      </w:r>
      <w:r w:rsidR="003250A5">
        <w:rPr>
          <w:rFonts w:ascii="GHEA Grapalat" w:hAnsi="GHEA Grapalat"/>
          <w:i/>
          <w:sz w:val="24"/>
          <w:szCs w:val="24"/>
          <w:lang w:val="af-ZA" w:eastAsia="en-US" w:bidi="ar-SA"/>
        </w:rPr>
        <w:t>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444CB8" w:rsidRPr="009044F1" w:rsidRDefault="003D2FE2" w:rsidP="00444CB8">
      <w:pPr>
        <w:pStyle w:val="BodyTextIndent3"/>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00444CB8" w:rsidRPr="00FD0971">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104AE" w:rsidRPr="005104AE">
        <w:rPr>
          <w:rFonts w:ascii="GHEA Grapalat" w:hAnsi="GHEA Grapalat"/>
          <w:i/>
          <w:sz w:val="24"/>
          <w:szCs w:val="24"/>
          <w:lang w:val="af-ZA" w:eastAsia="en-US" w:bidi="ar-SA"/>
        </w:rPr>
        <w:t>ԳՄ-ԳՀԱՊՁԲ -20/</w:t>
      </w:r>
      <w:r w:rsidR="003250A5">
        <w:rPr>
          <w:rFonts w:ascii="GHEA Grapalat" w:hAnsi="GHEA Grapalat"/>
          <w:i/>
          <w:sz w:val="24"/>
          <w:szCs w:val="24"/>
          <w:lang w:val="af-ZA" w:eastAsia="en-US" w:bidi="ar-SA"/>
        </w:rPr>
        <w:t>2</w:t>
      </w:r>
    </w:p>
    <w:p w:rsidR="003D2FE2" w:rsidRPr="00B138F3" w:rsidRDefault="003D2FE2" w:rsidP="00444CB8">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444CB8" w:rsidRPr="00444CB8" w:rsidRDefault="003D2FE2" w:rsidP="00444CB8">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4CB8" w:rsidRPr="00115FE0">
        <w:rPr>
          <w:rFonts w:ascii="GHEA Grapalat" w:hAnsi="GHEA Grapalat"/>
        </w:rPr>
        <w:t xml:space="preserve">«ГАРНИ ДЕТСКИЙ САД» </w:t>
      </w:r>
      <w:r w:rsidR="00444CB8" w:rsidRPr="006C6C6D">
        <w:rPr>
          <w:rFonts w:ascii="Arial" w:hAnsi="Arial"/>
        </w:rPr>
        <w:t>ОНО</w:t>
      </w:r>
      <w:r w:rsidR="00444CB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444CB8" w:rsidRPr="00444CB8">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5104AE" w:rsidRPr="005104AE">
        <w:rPr>
          <w:rFonts w:ascii="GHEA Grapalat" w:hAnsi="GHEA Grapalat"/>
          <w:i/>
          <w:lang w:val="af-ZA" w:eastAsia="en-US" w:bidi="ar-SA"/>
        </w:rPr>
        <w:t>ԳՄ-ԳՀԱՊՁԲ -20/</w:t>
      </w:r>
      <w:r w:rsidR="003250A5">
        <w:rPr>
          <w:rFonts w:ascii="GHEA Grapalat" w:hAnsi="GHEA Grapalat"/>
          <w:i/>
          <w:lang w:val="af-ZA" w:eastAsia="en-US" w:bidi="ar-SA"/>
        </w:rPr>
        <w:t>2</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583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83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44CB8" w:rsidRPr="00115FE0">
              <w:rPr>
                <w:rFonts w:ascii="GHEA Grapalat" w:hAnsi="GHEA Grapalat"/>
              </w:rPr>
              <w:t xml:space="preserve">«ГАРНИ ДЕТСКИЙ САД» </w:t>
            </w:r>
            <w:r w:rsidR="00444CB8" w:rsidRPr="006C6C6D">
              <w:rPr>
                <w:rFonts w:ascii="Arial" w:hAnsi="Arial"/>
              </w:rPr>
              <w:t>ОНО</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83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44CB8">
              <w:rPr>
                <w:rFonts w:ascii="GHEA Grapalat" w:hAnsi="GHEA Grapalat"/>
                <w:lang w:val="en-US"/>
              </w:rPr>
              <w:t xml:space="preserve"> </w:t>
            </w:r>
            <w:r w:rsidR="00444CB8" w:rsidRPr="00444CB8">
              <w:rPr>
                <w:rFonts w:ascii="GHEA Grapalat" w:hAnsi="GHEA Grapalat" w:cs="Arial"/>
                <w:sz w:val="20"/>
                <w:szCs w:val="20"/>
                <w:lang w:val="en-US" w:eastAsia="en-US" w:bidi="ar-SA"/>
              </w:rPr>
              <w:t>03520787</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44CB8" w:rsidRPr="00444CB8">
              <w:rPr>
                <w:rFonts w:ascii="GHEA Grapalat" w:hAnsi="GHEA Grapalat"/>
              </w:rPr>
              <w:t>ЗАО "АКБА-КРЕДИТ-АГРИКОЛЬ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44CB8">
              <w:rPr>
                <w:rFonts w:ascii="GHEA Grapalat" w:hAnsi="GHEA Grapalat"/>
                <w:lang w:val="en-US"/>
              </w:rPr>
              <w:t xml:space="preserve"> </w:t>
            </w:r>
            <w:r w:rsidR="00444CB8" w:rsidRPr="00444CB8">
              <w:rPr>
                <w:rFonts w:ascii="GHEA Grapalat" w:hAnsi="GHEA Grapalat" w:cs="Arial"/>
                <w:sz w:val="20"/>
                <w:szCs w:val="20"/>
                <w:lang w:val="en-US" w:eastAsia="en-US" w:bidi="ar-SA"/>
              </w:rPr>
              <w:t>220115140307000</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83EDE">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83E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83E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583E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583E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jc w:val="right"/>
              <w:rPr>
                <w:rFonts w:ascii="GHEA Grapalat" w:hAnsi="GHEA Grapalat" w:cs="Tahoma"/>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83EDE">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583E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583EDE">
            <w:pPr>
              <w:widowControl w:val="0"/>
              <w:spacing w:after="160"/>
              <w:rPr>
                <w:rFonts w:ascii="GHEA Grapalat" w:hAnsi="GHEA Grapalat"/>
              </w:rPr>
            </w:pPr>
          </w:p>
          <w:p w:rsidR="00C3421C" w:rsidRPr="00B138F3" w:rsidRDefault="00C3421C" w:rsidP="00583ED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83EDE">
            <w:pPr>
              <w:widowControl w:val="0"/>
              <w:spacing w:after="160"/>
              <w:rPr>
                <w:rFonts w:ascii="GHEA Grapalat" w:hAnsi="GHEA Grapalat" w:cs="Tahoma"/>
              </w:rPr>
            </w:pPr>
          </w:p>
          <w:p w:rsidR="00C3421C" w:rsidRPr="00B138F3" w:rsidRDefault="00C3421C" w:rsidP="00583E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583E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583EDE">
            <w:pPr>
              <w:widowControl w:val="0"/>
              <w:spacing w:after="160"/>
              <w:rPr>
                <w:rFonts w:ascii="GHEA Grapalat" w:hAnsi="GHEA Grapalat" w:cs="Tahoma"/>
              </w:rPr>
            </w:pPr>
          </w:p>
          <w:p w:rsidR="00C3421C" w:rsidRPr="00B138F3" w:rsidRDefault="00C3421C" w:rsidP="00583ED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83E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83EDE">
            <w:pPr>
              <w:widowControl w:val="0"/>
              <w:spacing w:after="160"/>
              <w:rPr>
                <w:rFonts w:ascii="GHEA Grapalat" w:hAnsi="GHEA Grapalat" w:cs="Arial"/>
              </w:rPr>
            </w:pP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83E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583EDE">
            <w:pPr>
              <w:widowControl w:val="0"/>
              <w:spacing w:after="160"/>
              <w:rPr>
                <w:rFonts w:ascii="GHEA Grapalat" w:hAnsi="GHEA Grapalat" w:cs="Sylfaen"/>
              </w:rPr>
            </w:pPr>
          </w:p>
          <w:p w:rsidR="00C3421C" w:rsidRPr="00B138F3" w:rsidRDefault="00C3421C" w:rsidP="00583E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583E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583EDE">
            <w:pPr>
              <w:widowControl w:val="0"/>
              <w:spacing w:after="160"/>
              <w:rPr>
                <w:rFonts w:ascii="GHEA Grapalat" w:hAnsi="GHEA Grapalat"/>
              </w:rPr>
            </w:pPr>
          </w:p>
          <w:p w:rsidR="00C3421C" w:rsidRPr="00B138F3" w:rsidRDefault="00C3421C" w:rsidP="00583E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r w:rsidR="00FF3DE9"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83ED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B138F3" w:rsidRDefault="00444CB8" w:rsidP="005104AE">
      <w:pPr>
        <w:pStyle w:val="BodyTextIndent3"/>
        <w:widowControl w:val="0"/>
        <w:spacing w:after="160" w:line="240" w:lineRule="auto"/>
        <w:jc w:val="right"/>
        <w:rPr>
          <w:rFonts w:ascii="GHEA Grapalat" w:hAnsi="GHEA Grapalat"/>
          <w:b/>
        </w:rPr>
      </w:pPr>
      <w:r w:rsidRPr="00B138F3">
        <w:rPr>
          <w:rFonts w:ascii="GHEA Grapalat" w:hAnsi="GHEA Grapalat"/>
          <w:i/>
          <w:sz w:val="22"/>
          <w:szCs w:val="22"/>
        </w:rPr>
        <w:t xml:space="preserve">к Приглашению на </w:t>
      </w:r>
      <w:r w:rsidRPr="00FD0971">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104AE" w:rsidRPr="005104AE">
        <w:rPr>
          <w:rFonts w:ascii="GHEA Grapalat" w:hAnsi="GHEA Grapalat"/>
          <w:i/>
          <w:sz w:val="24"/>
          <w:szCs w:val="24"/>
          <w:lang w:val="af-ZA" w:eastAsia="en-US" w:bidi="ar-SA"/>
        </w:rPr>
        <w:t>ԳՄ-ԳՀԱՊՁԲ -20/</w:t>
      </w:r>
      <w:r w:rsidR="00A05515">
        <w:rPr>
          <w:rFonts w:ascii="GHEA Grapalat" w:hAnsi="GHEA Grapalat"/>
          <w:i/>
          <w:sz w:val="24"/>
          <w:szCs w:val="24"/>
          <w:lang w:val="af-ZA" w:eastAsia="en-US" w:bidi="ar-SA"/>
        </w:rPr>
        <w:t>2</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583EDE">
        <w:tc>
          <w:tcPr>
            <w:tcW w:w="4786" w:type="dxa"/>
          </w:tcPr>
          <w:p w:rsidR="000A214C" w:rsidRPr="00B138F3" w:rsidRDefault="000A214C" w:rsidP="00583ED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583ED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444CB8" w:rsidRDefault="000A214C" w:rsidP="00444CB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44CB8" w:rsidRPr="00115FE0">
        <w:rPr>
          <w:rFonts w:ascii="GHEA Grapalat" w:hAnsi="GHEA Grapalat"/>
        </w:rPr>
        <w:t xml:space="preserve">«ГАРНИ ДЕТСКИЙ САД» </w:t>
      </w:r>
      <w:r w:rsidR="00444CB8" w:rsidRPr="006C6C6D">
        <w:rPr>
          <w:rFonts w:ascii="Arial" w:hAnsi="Arial"/>
        </w:rPr>
        <w:t>ОНО</w:t>
      </w:r>
      <w:r w:rsidR="00444CB8" w:rsidRPr="00B138F3">
        <w:rPr>
          <w:rFonts w:ascii="GHEA Grapalat" w:hAnsi="GHEA Grapalat"/>
          <w:spacing w:val="-6"/>
        </w:rPr>
        <w:t xml:space="preserve"> </w:t>
      </w:r>
      <w:r w:rsidRPr="00B138F3">
        <w:rPr>
          <w:rFonts w:ascii="GHEA Grapalat" w:hAnsi="GHEA Grapalat"/>
          <w:spacing w:val="-6"/>
        </w:rPr>
        <w:t xml:space="preserve">(далее — Заказчик) </w:t>
      </w:r>
      <w:r w:rsidR="00444CB8" w:rsidRPr="00444CB8">
        <w:rPr>
          <w:rFonts w:ascii="GHEA Grapalat" w:hAnsi="GHEA Grapalat"/>
          <w:spacing w:val="-6"/>
        </w:rPr>
        <w:t xml:space="preserve"> </w:t>
      </w:r>
      <w:r w:rsidRPr="00B138F3">
        <w:rPr>
          <w:rFonts w:ascii="GHEA Grapalat" w:hAnsi="GHEA Grapalat"/>
        </w:rPr>
        <w:t xml:space="preserve">процедуре закупок под кодом </w:t>
      </w:r>
      <w:r w:rsidR="005104AE" w:rsidRPr="005104AE">
        <w:rPr>
          <w:rFonts w:ascii="GHEA Grapalat" w:hAnsi="GHEA Grapalat"/>
          <w:i/>
          <w:lang w:val="af-ZA" w:eastAsia="en-US" w:bidi="ar-SA"/>
        </w:rPr>
        <w:t>ԳՄ-ԳՀԱՊՁԲ -20/</w:t>
      </w:r>
      <w:r w:rsidR="00A05515">
        <w:rPr>
          <w:rFonts w:ascii="GHEA Grapalat" w:hAnsi="GHEA Grapalat"/>
          <w:i/>
          <w:lang w:val="af-ZA" w:eastAsia="en-US" w:bidi="ar-SA"/>
        </w:rPr>
        <w:t>2</w:t>
      </w:r>
    </w:p>
    <w:p w:rsidR="000A214C" w:rsidRPr="00B138F3" w:rsidRDefault="000A214C" w:rsidP="000A214C">
      <w:pPr>
        <w:widowControl w:val="0"/>
        <w:spacing w:after="160"/>
        <w:ind w:left="5245"/>
        <w:jc w:val="both"/>
        <w:rPr>
          <w:rFonts w:ascii="GHEA Grapalat" w:hAnsi="GHEA Grapalat" w:cs="GHEA Grapalat"/>
        </w:rPr>
      </w:pP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583E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83E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44CB8" w:rsidRPr="00444CB8">
              <w:rPr>
                <w:rFonts w:ascii="GHEA Grapalat" w:hAnsi="GHEA Grapalat"/>
              </w:rPr>
              <w:t xml:space="preserve"> </w:t>
            </w:r>
            <w:r w:rsidR="00444CB8" w:rsidRPr="00115FE0">
              <w:rPr>
                <w:rFonts w:ascii="GHEA Grapalat" w:hAnsi="GHEA Grapalat"/>
              </w:rPr>
              <w:t xml:space="preserve">«ГАРНИ ДЕТСКИЙ САД» </w:t>
            </w:r>
            <w:r w:rsidR="00444CB8" w:rsidRPr="006C6C6D">
              <w:rPr>
                <w:rFonts w:ascii="Arial" w:hAnsi="Arial"/>
              </w:rPr>
              <w:t>ОНО</w:t>
            </w:r>
          </w:p>
        </w:tc>
      </w:tr>
      <w:tr w:rsidR="00B138F3" w:rsidRPr="00B138F3" w:rsidTr="00583E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83E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44CB8">
              <w:rPr>
                <w:rFonts w:ascii="GHEA Grapalat" w:hAnsi="GHEA Grapalat"/>
                <w:lang w:val="en-US"/>
              </w:rPr>
              <w:t xml:space="preserve"> </w:t>
            </w:r>
            <w:r w:rsidR="00444CB8" w:rsidRPr="00444CB8">
              <w:rPr>
                <w:rFonts w:ascii="GHEA Grapalat" w:hAnsi="GHEA Grapalat" w:cs="Arial"/>
                <w:sz w:val="20"/>
                <w:szCs w:val="20"/>
                <w:lang w:val="en-US" w:eastAsia="en-US" w:bidi="ar-SA"/>
              </w:rPr>
              <w:t>03520787</w:t>
            </w:r>
          </w:p>
        </w:tc>
      </w:tr>
      <w:tr w:rsidR="00B138F3" w:rsidRPr="00B138F3" w:rsidTr="00583E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44CB8" w:rsidRPr="00444CB8">
              <w:rPr>
                <w:rFonts w:ascii="GHEA Grapalat" w:hAnsi="GHEA Grapalat"/>
              </w:rPr>
              <w:t>ЗАО "АКБА-КРЕДИТ-АГРИКОЛЬ БАНК"</w:t>
            </w:r>
          </w:p>
        </w:tc>
      </w:tr>
      <w:tr w:rsidR="00B138F3" w:rsidRPr="00B138F3" w:rsidTr="00583E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342DED">
              <w:rPr>
                <w:rFonts w:ascii="GHEA Grapalat" w:hAnsi="GHEA Grapalat"/>
                <w:lang w:val="en-US"/>
              </w:rPr>
              <w:t xml:space="preserve">  </w:t>
            </w:r>
            <w:r w:rsidR="00342DED" w:rsidRPr="00342DED">
              <w:rPr>
                <w:rFonts w:ascii="GHEA Grapalat" w:hAnsi="GHEA Grapalat" w:cs="Arial"/>
                <w:sz w:val="20"/>
                <w:szCs w:val="20"/>
                <w:lang w:val="en-US" w:eastAsia="en-US" w:bidi="ar-SA"/>
              </w:rPr>
              <w:t>220115140307000</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83E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83EDE">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83E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83E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83E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583E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583E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jc w:val="right"/>
              <w:rPr>
                <w:rFonts w:ascii="GHEA Grapalat" w:hAnsi="GHEA Grapalat" w:cs="Tahoma"/>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83EDE">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583E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583EDE">
            <w:pPr>
              <w:widowControl w:val="0"/>
              <w:spacing w:after="160"/>
              <w:rPr>
                <w:rFonts w:ascii="GHEA Grapalat" w:hAnsi="GHEA Grapalat"/>
              </w:rPr>
            </w:pPr>
          </w:p>
          <w:p w:rsidR="00BE2572" w:rsidRPr="00B138F3" w:rsidRDefault="00BE2572" w:rsidP="00583ED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83EDE">
            <w:pPr>
              <w:widowControl w:val="0"/>
              <w:spacing w:after="160"/>
              <w:rPr>
                <w:rFonts w:ascii="GHEA Grapalat" w:hAnsi="GHEA Grapalat" w:cs="Tahoma"/>
              </w:rPr>
            </w:pPr>
          </w:p>
          <w:p w:rsidR="00BE2572" w:rsidRPr="00B138F3" w:rsidRDefault="00BE2572" w:rsidP="00583E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583E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583EDE">
            <w:pPr>
              <w:widowControl w:val="0"/>
              <w:spacing w:after="160"/>
              <w:rPr>
                <w:rFonts w:ascii="GHEA Grapalat" w:hAnsi="GHEA Grapalat" w:cs="Tahoma"/>
              </w:rPr>
            </w:pPr>
          </w:p>
          <w:p w:rsidR="00BE2572" w:rsidRPr="00B138F3" w:rsidRDefault="00BE2572" w:rsidP="00583ED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83E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83EDE">
            <w:pPr>
              <w:widowControl w:val="0"/>
              <w:spacing w:after="160"/>
              <w:rPr>
                <w:rFonts w:ascii="GHEA Grapalat" w:hAnsi="GHEA Grapalat" w:cs="Arial"/>
              </w:rPr>
            </w:pPr>
          </w:p>
        </w:tc>
      </w:tr>
      <w:tr w:rsidR="00B138F3" w:rsidRPr="00B138F3" w:rsidTr="00583ED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83E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583EDE">
            <w:pPr>
              <w:widowControl w:val="0"/>
              <w:spacing w:after="160"/>
              <w:rPr>
                <w:rFonts w:ascii="GHEA Grapalat" w:hAnsi="GHEA Grapalat" w:cs="Sylfaen"/>
              </w:rPr>
            </w:pPr>
          </w:p>
          <w:p w:rsidR="00BE2572" w:rsidRPr="00B138F3" w:rsidRDefault="00BE2572" w:rsidP="00583E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583E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583EDE">
            <w:pPr>
              <w:widowControl w:val="0"/>
              <w:spacing w:after="160"/>
              <w:rPr>
                <w:rFonts w:ascii="GHEA Grapalat" w:hAnsi="GHEA Grapalat"/>
              </w:rPr>
            </w:pPr>
          </w:p>
          <w:p w:rsidR="00BE2572" w:rsidRPr="00B138F3" w:rsidRDefault="00BE2572" w:rsidP="00583E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83ED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583ED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B138F3"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r w:rsidR="00FF3DE9" w:rsidRPr="00B138F3" w:rsidTr="00583ED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83ED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83ED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342DED" w:rsidRPr="00FD0971">
        <w:rPr>
          <w:rFonts w:ascii="GHEA Grapalat" w:hAnsi="GHEA Grapalat"/>
          <w:sz w:val="24"/>
          <w:szCs w:val="24"/>
        </w:rPr>
        <w:t>запрос котировок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05515">
        <w:rPr>
          <w:rFonts w:ascii="GHEA Grapalat" w:hAnsi="GHEA Grapalat" w:cs="Sylfaen"/>
          <w:b/>
          <w:sz w:val="24"/>
          <w:szCs w:val="24"/>
          <w:lang w:val="es-ES" w:eastAsia="en-US" w:bidi="ar-SA"/>
        </w:rPr>
        <w:t>ԳՄ-ԳՀԱՊՁԲ -20/2</w:t>
      </w:r>
      <w:r w:rsidR="00342DED" w:rsidRPr="00342DED">
        <w:rPr>
          <w:rFonts w:ascii="GHEA Grapalat" w:hAnsi="GHEA Grapalat" w:cs="Sylfaen"/>
          <w:b/>
          <w:sz w:val="24"/>
          <w:szCs w:val="24"/>
          <w:lang w:val="hy-AM" w:eastAsia="en-US" w:bidi="ar-SA"/>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342DED">
        <w:rPr>
          <w:rFonts w:ascii="GHEA Grapalat" w:hAnsi="GHEA Grapalat"/>
        </w:rPr>
        <w:t>ыли нарушены более чем на 2</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342DED">
        <w:rPr>
          <w:rFonts w:ascii="GHEA Grapalat" w:hAnsi="GHEA Grapalat"/>
        </w:rPr>
        <w:t>овара нарушены более чем на 2</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w:t>
      </w:r>
      <w:r w:rsidRPr="00B138F3">
        <w:rPr>
          <w:rFonts w:ascii="GHEA Grapalat" w:hAnsi="GHEA Grapalat"/>
        </w:rPr>
        <w:lastRenderedPageBreak/>
        <w:t>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342DED">
        <w:rPr>
          <w:rFonts w:ascii="GHEA Grapalat" w:hAnsi="GHEA Grapalat"/>
        </w:rPr>
        <w:t>елю (Приложение № 3.1) и 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42DED">
        <w:rPr>
          <w:rFonts w:ascii="GHEA Grapalat" w:hAnsi="GHEA Grapalat"/>
        </w:rPr>
        <w:t xml:space="preserve">Покупатель в течение 5 </w:t>
      </w:r>
      <w:r w:rsidR="00371CF8">
        <w:rPr>
          <w:rFonts w:ascii="GHEA Grapalat" w:hAnsi="GHEA Grapalat"/>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w:t>
      </w:r>
      <w:r w:rsidRPr="00B138F3">
        <w:rPr>
          <w:rFonts w:ascii="GHEA Grapalat" w:hAnsi="GHEA Grapalat"/>
        </w:rPr>
        <w:lastRenderedPageBreak/>
        <w:t>договором, является обстоятельство учета договора Министерством финансов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w:t>
      </w:r>
      <w:r w:rsidRPr="00B138F3">
        <w:rPr>
          <w:rFonts w:ascii="GHEA Grapalat" w:hAnsi="GHEA Grapalat"/>
        </w:rPr>
        <w:lastRenderedPageBreak/>
        <w:t>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w:t>
      </w:r>
      <w:r w:rsidRPr="00B138F3">
        <w:rPr>
          <w:rFonts w:ascii="GHEA Grapalat" w:hAnsi="GHEA Grapalat"/>
          <w:spacing w:val="-6"/>
        </w:rPr>
        <w:lastRenderedPageBreak/>
        <w:t>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5"/>
        <w:t>*</w:t>
      </w:r>
    </w:p>
    <w:p w:rsidR="00C2648D" w:rsidRPr="00B138F3" w:rsidRDefault="00C2648D" w:rsidP="00C2648D">
      <w:pPr>
        <w:widowControl w:val="0"/>
        <w:spacing w:after="160"/>
        <w:jc w:val="right"/>
        <w:rPr>
          <w:rFonts w:ascii="GHEA Grapalat" w:hAnsi="GHEA Grapalat"/>
        </w:rPr>
      </w:pPr>
      <w:r w:rsidRPr="00B138F3">
        <w:rPr>
          <w:rFonts w:ascii="GHEA Grapalat" w:hAnsi="GHEA Grapalat"/>
        </w:rPr>
        <w:t>Драмов РА</w:t>
      </w:r>
    </w:p>
    <w:tbl>
      <w:tblPr>
        <w:tblW w:w="15129" w:type="dxa"/>
        <w:tblInd w:w="180" w:type="dxa"/>
        <w:tblLayout w:type="fixed"/>
        <w:tblCellMar>
          <w:left w:w="0" w:type="dxa"/>
          <w:right w:w="0" w:type="dxa"/>
        </w:tblCellMar>
        <w:tblLook w:val="04A0" w:firstRow="1" w:lastRow="0" w:firstColumn="1" w:lastColumn="0" w:noHBand="0" w:noVBand="1"/>
      </w:tblPr>
      <w:tblGrid>
        <w:gridCol w:w="601"/>
        <w:gridCol w:w="1307"/>
        <w:gridCol w:w="1980"/>
        <w:gridCol w:w="1170"/>
        <w:gridCol w:w="4994"/>
        <w:gridCol w:w="641"/>
        <w:gridCol w:w="445"/>
        <w:gridCol w:w="496"/>
        <w:gridCol w:w="714"/>
        <w:gridCol w:w="630"/>
        <w:gridCol w:w="800"/>
        <w:gridCol w:w="1351"/>
      </w:tblGrid>
      <w:tr w:rsidR="00C2648D" w:rsidTr="008D6197">
        <w:trPr>
          <w:trHeight w:val="219"/>
        </w:trPr>
        <w:tc>
          <w:tcPr>
            <w:tcW w:w="6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ер лота по приглашению</w:t>
            </w:r>
          </w:p>
        </w:tc>
        <w:tc>
          <w:tcPr>
            <w:tcW w:w="130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Межгосударственный кодекс закупок по классификации CPA</w:t>
            </w:r>
          </w:p>
        </w:tc>
        <w:tc>
          <w:tcPr>
            <w:tcW w:w="198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имя</w:t>
            </w:r>
          </w:p>
        </w:tc>
        <w:tc>
          <w:tcPr>
            <w:tcW w:w="117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товарный знак, товарный знак и название производителя **</w:t>
            </w:r>
          </w:p>
        </w:tc>
        <w:tc>
          <w:tcPr>
            <w:tcW w:w="499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технические характеристики:</w:t>
            </w:r>
          </w:p>
        </w:tc>
        <w:tc>
          <w:tcPr>
            <w:tcW w:w="64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единица измерения</w:t>
            </w:r>
          </w:p>
        </w:tc>
        <w:tc>
          <w:tcPr>
            <w:tcW w:w="44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цена за единицу / драм</w:t>
            </w:r>
          </w:p>
        </w:tc>
        <w:tc>
          <w:tcPr>
            <w:tcW w:w="49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общая стоимость / драм</w:t>
            </w:r>
          </w:p>
        </w:tc>
        <w:tc>
          <w:tcPr>
            <w:tcW w:w="7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общее количество:</w:t>
            </w:r>
          </w:p>
        </w:tc>
        <w:tc>
          <w:tcPr>
            <w:tcW w:w="278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поставка</w:t>
            </w:r>
          </w:p>
        </w:tc>
      </w:tr>
      <w:tr w:rsidR="00C2648D" w:rsidTr="008D6197">
        <w:trPr>
          <w:trHeight w:val="445"/>
        </w:trPr>
        <w:tc>
          <w:tcPr>
            <w:tcW w:w="601"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307"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980"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1170"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994"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641"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45"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496"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714" w:type="dxa"/>
            <w:vMerge/>
            <w:tcBorders>
              <w:top w:val="single" w:sz="6" w:space="0" w:color="000000"/>
              <w:left w:val="single" w:sz="6" w:space="0" w:color="000000"/>
              <w:bottom w:val="single" w:sz="6" w:space="0" w:color="000000"/>
              <w:right w:val="single" w:sz="6" w:space="0" w:color="000000"/>
            </w:tcBorders>
            <w:vAlign w:val="center"/>
            <w:hideMark/>
          </w:tcPr>
          <w:p w:rsidR="00C2648D" w:rsidRDefault="00C2648D"/>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адрес</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голосов</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2648D" w:rsidRDefault="00C2648D">
            <w:pPr>
              <w:pStyle w:val="NormalWeb"/>
              <w:spacing w:before="0" w:beforeAutospacing="0" w:after="0" w:afterAutospacing="0"/>
              <w:jc w:val="center"/>
            </w:pPr>
            <w:r>
              <w:rPr>
                <w:rFonts w:ascii="GHEA Grapalat" w:hAnsi="GHEA Grapalat"/>
                <w:sz w:val="18"/>
                <w:szCs w:val="18"/>
              </w:rPr>
              <w:t>Период ***</w:t>
            </w:r>
          </w:p>
          <w:p w:rsidR="00C2648D" w:rsidRDefault="00C2648D">
            <w:pPr>
              <w:pStyle w:val="NormalWeb"/>
              <w:spacing w:before="0" w:beforeAutospacing="0" w:after="0" w:afterAutospacing="0"/>
              <w:jc w:val="center"/>
            </w:pPr>
            <w:r>
              <w:rPr>
                <w:rFonts w:ascii="Calibri" w:hAnsi="Calibri" w:cs="Calibri"/>
                <w:sz w:val="18"/>
                <w:szCs w:val="18"/>
              </w:rPr>
              <w:t> </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15530000</w:t>
            </w:r>
          </w:p>
        </w:tc>
        <w:tc>
          <w:tcPr>
            <w:tcW w:w="19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сливочное масло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Sylfaen" w:hAnsi="Sylfaen"/>
                <w:sz w:val="16"/>
                <w:szCs w:val="16"/>
              </w:rPr>
              <w:t>Масло крем масло , </w:t>
            </w:r>
            <w:r w:rsidRPr="008D6197">
              <w:rPr>
                <w:rFonts w:ascii="GHEA Grapalat" w:hAnsi="GHEA Grapalat"/>
                <w:sz w:val="16"/>
                <w:szCs w:val="16"/>
              </w:rPr>
              <w:t>82,9%,</w:t>
            </w:r>
            <w:r w:rsidRPr="008D6197">
              <w:rPr>
                <w:rFonts w:ascii="Calibri" w:hAnsi="Calibri" w:cs="Calibri"/>
                <w:sz w:val="16"/>
                <w:szCs w:val="16"/>
              </w:rPr>
              <w:t> </w:t>
            </w:r>
            <w:r w:rsidRPr="008D6197">
              <w:rPr>
                <w:rFonts w:ascii="Sylfaen" w:hAnsi="Sylfaen"/>
                <w:sz w:val="16"/>
                <w:szCs w:val="16"/>
              </w:rPr>
              <w:t>высокое качество </w:t>
            </w:r>
            <w:r w:rsidRPr="008D6197">
              <w:rPr>
                <w:rFonts w:ascii="Arial" w:hAnsi="Arial" w:cs="Arial"/>
                <w:sz w:val="16"/>
                <w:szCs w:val="16"/>
              </w:rPr>
              <w:t>, </w:t>
            </w:r>
            <w:r w:rsidRPr="008D6197">
              <w:rPr>
                <w:rFonts w:ascii="Sylfaen" w:hAnsi="Sylfaen"/>
                <w:sz w:val="16"/>
                <w:szCs w:val="16"/>
              </w:rPr>
              <w:t>свежие </w:t>
            </w:r>
            <w:r w:rsidRPr="008D6197">
              <w:rPr>
                <w:rFonts w:ascii="Arial" w:hAnsi="Arial" w:cs="Arial"/>
                <w:sz w:val="16"/>
                <w:szCs w:val="16"/>
              </w:rPr>
              <w:t>, </w:t>
            </w:r>
            <w:r w:rsidRPr="008D6197">
              <w:rPr>
                <w:rFonts w:ascii="Sylfaen" w:hAnsi="Sylfaen"/>
                <w:sz w:val="16"/>
                <w:szCs w:val="16"/>
              </w:rPr>
              <w:t>форма </w:t>
            </w:r>
            <w:r w:rsidRPr="008D6197">
              <w:rPr>
                <w:rFonts w:ascii="Arial" w:hAnsi="Arial" w:cs="Arial"/>
                <w:sz w:val="16"/>
                <w:szCs w:val="16"/>
              </w:rPr>
              <w:t>, </w:t>
            </w:r>
            <w:r w:rsidRPr="008D6197">
              <w:rPr>
                <w:rFonts w:ascii="Sylfaen" w:hAnsi="Sylfaen"/>
                <w:sz w:val="16"/>
                <w:szCs w:val="16"/>
              </w:rPr>
              <w:t>белок , содержание </w:t>
            </w:r>
            <w:r w:rsidRPr="008D6197">
              <w:rPr>
                <w:rFonts w:ascii="Arial" w:hAnsi="Arial" w:cs="Arial"/>
                <w:sz w:val="16"/>
                <w:szCs w:val="16"/>
              </w:rPr>
              <w:t>0,7 </w:t>
            </w:r>
            <w:r w:rsidRPr="008D6197">
              <w:rPr>
                <w:rFonts w:ascii="Sylfaen" w:hAnsi="Sylfaen"/>
                <w:sz w:val="16"/>
                <w:szCs w:val="16"/>
              </w:rPr>
              <w:t>г </w:t>
            </w:r>
            <w:r w:rsidRPr="008D6197">
              <w:rPr>
                <w:rFonts w:ascii="Arial" w:hAnsi="Arial" w:cs="Arial"/>
                <w:sz w:val="16"/>
                <w:szCs w:val="16"/>
              </w:rPr>
              <w:t>, </w:t>
            </w:r>
            <w:r w:rsidRPr="008D6197">
              <w:rPr>
                <w:rFonts w:ascii="Sylfaen" w:hAnsi="Sylfaen"/>
                <w:sz w:val="16"/>
                <w:szCs w:val="16"/>
              </w:rPr>
              <w:t>углеводы </w:t>
            </w:r>
            <w:r w:rsidRPr="008D6197">
              <w:rPr>
                <w:rFonts w:ascii="Arial" w:hAnsi="Arial" w:cs="Arial"/>
                <w:sz w:val="16"/>
                <w:szCs w:val="16"/>
              </w:rPr>
              <w:t>0,7 </w:t>
            </w:r>
            <w:r w:rsidRPr="008D6197">
              <w:rPr>
                <w:rFonts w:ascii="Sylfaen" w:hAnsi="Sylfaen"/>
                <w:sz w:val="16"/>
                <w:szCs w:val="16"/>
              </w:rPr>
              <w:t>г </w:t>
            </w:r>
            <w:r w:rsidRPr="008D6197">
              <w:rPr>
                <w:rFonts w:ascii="Arial" w:hAnsi="Arial" w:cs="Arial"/>
                <w:sz w:val="16"/>
                <w:szCs w:val="16"/>
              </w:rPr>
              <w:t>, 740 </w:t>
            </w:r>
            <w:r w:rsidRPr="008D6197">
              <w:rPr>
                <w:rFonts w:ascii="Sylfaen" w:hAnsi="Sylfaen"/>
                <w:sz w:val="16"/>
                <w:szCs w:val="16"/>
              </w:rPr>
              <w:t>ккал </w:t>
            </w:r>
            <w:r w:rsidRPr="008D6197">
              <w:rPr>
                <w:rFonts w:ascii="Arial" w:hAnsi="Arial" w:cs="Arial"/>
                <w:sz w:val="16"/>
                <w:szCs w:val="16"/>
              </w:rPr>
              <w:t>, </w:t>
            </w:r>
            <w:r w:rsidRPr="008D6197">
              <w:rPr>
                <w:rFonts w:ascii="Sylfaen" w:hAnsi="Sylfaen"/>
                <w:sz w:val="16"/>
                <w:szCs w:val="16"/>
              </w:rPr>
              <w:t>titrvogh кислотность, </w:t>
            </w:r>
            <w:r w:rsidRPr="008D6197">
              <w:rPr>
                <w:rFonts w:ascii="Arial" w:hAnsi="Arial" w:cs="Arial"/>
                <w:sz w:val="16"/>
                <w:szCs w:val="16"/>
              </w:rPr>
              <w:t>23 </w:t>
            </w:r>
            <w:r w:rsidRPr="008D6197">
              <w:rPr>
                <w:rFonts w:ascii="Sylfaen" w:hAnsi="Sylfaen"/>
                <w:sz w:val="16"/>
                <w:szCs w:val="16"/>
              </w:rPr>
              <w:t>из нет более или масла плазмы </w:t>
            </w:r>
            <w:r w:rsidRPr="008D6197">
              <w:rPr>
                <w:rFonts w:ascii="Arial" w:hAnsi="Arial" w:cs="Arial"/>
                <w:sz w:val="16"/>
                <w:szCs w:val="16"/>
              </w:rPr>
              <w:t>pH- </w:t>
            </w:r>
            <w:r w:rsidRPr="008D6197">
              <w:rPr>
                <w:rFonts w:ascii="Sylfaen" w:hAnsi="Sylfaen"/>
                <w:sz w:val="16"/>
                <w:szCs w:val="16"/>
              </w:rPr>
              <w:t>есть </w:t>
            </w:r>
            <w:r w:rsidRPr="008D6197">
              <w:rPr>
                <w:rFonts w:ascii="Arial" w:hAnsi="Arial" w:cs="Arial"/>
                <w:sz w:val="16"/>
                <w:szCs w:val="16"/>
              </w:rPr>
              <w:t>6,25- </w:t>
            </w:r>
            <w:r w:rsidRPr="008D6197">
              <w:rPr>
                <w:rFonts w:ascii="Sylfaen" w:hAnsi="Sylfaen"/>
                <w:sz w:val="16"/>
                <w:szCs w:val="16"/>
              </w:rPr>
              <w:t>от не менее сладкого крема из сливочного масла для </w:t>
            </w:r>
            <w:r w:rsidRPr="008D6197">
              <w:rPr>
                <w:rFonts w:ascii="Arial" w:hAnsi="Arial" w:cs="Arial"/>
                <w:sz w:val="16"/>
                <w:szCs w:val="16"/>
              </w:rPr>
              <w:t>, </w:t>
            </w:r>
            <w:r w:rsidRPr="008D6197">
              <w:rPr>
                <w:rFonts w:ascii="Sylfaen" w:hAnsi="Sylfaen"/>
                <w:sz w:val="16"/>
                <w:szCs w:val="16"/>
              </w:rPr>
              <w:t>завода в упаковках </w:t>
            </w:r>
            <w:r w:rsidRPr="008D6197">
              <w:rPr>
                <w:rFonts w:ascii="Arial" w:hAnsi="Arial" w:cs="Arial"/>
                <w:sz w:val="16"/>
                <w:szCs w:val="16"/>
              </w:rPr>
              <w:t>, </w:t>
            </w:r>
            <w:r w:rsidRPr="008D6197">
              <w:rPr>
                <w:rFonts w:ascii="Sylfaen" w:hAnsi="Sylfaen"/>
                <w:sz w:val="16"/>
                <w:szCs w:val="16"/>
              </w:rPr>
              <w:t>ГОСТ </w:t>
            </w:r>
            <w:r w:rsidRPr="008D6197">
              <w:rPr>
                <w:rFonts w:ascii="Arial" w:hAnsi="Arial" w:cs="Arial"/>
                <w:sz w:val="16"/>
                <w:szCs w:val="16"/>
              </w:rPr>
              <w:t>37-91 </w:t>
            </w:r>
            <w:r w:rsidRPr="008D6197">
              <w:rPr>
                <w:rFonts w:ascii="Sylfaen" w:hAnsi="Sylfaen"/>
                <w:sz w:val="16"/>
                <w:szCs w:val="16"/>
              </w:rPr>
              <w:t>или эквиваленте. Безопасность </w:t>
            </w:r>
            <w:r w:rsidRPr="008D6197">
              <w:rPr>
                <w:rFonts w:ascii="Arial" w:hAnsi="Arial" w:cs="Arial"/>
                <w:sz w:val="16"/>
                <w:szCs w:val="16"/>
              </w:rPr>
              <w:t>, </w:t>
            </w:r>
            <w:r w:rsidRPr="008D6197">
              <w:rPr>
                <w:rFonts w:ascii="Sylfaen" w:hAnsi="Sylfaen"/>
                <w:sz w:val="16"/>
                <w:szCs w:val="16"/>
              </w:rPr>
              <w:t>маркировка и упаковка пищевых продуктов должна быть подвергнута для соответствия оценки, в соответствии с Таможенным Союзом Комиссией </w:t>
            </w:r>
            <w:r w:rsidRPr="008D6197">
              <w:rPr>
                <w:rFonts w:ascii="Arial" w:hAnsi="Arial" w:cs="Arial"/>
                <w:sz w:val="16"/>
                <w:szCs w:val="16"/>
              </w:rPr>
              <w:t>2011 </w:t>
            </w:r>
            <w:r w:rsidRPr="008D6197">
              <w:rPr>
                <w:rFonts w:ascii="Sylfaen" w:hAnsi="Sylfaen"/>
                <w:sz w:val="16"/>
                <w:szCs w:val="16"/>
              </w:rPr>
              <w:t>по декабрю </w:t>
            </w:r>
            <w:r w:rsidRPr="008D6197">
              <w:rPr>
                <w:rFonts w:ascii="Arial" w:hAnsi="Arial" w:cs="Arial"/>
                <w:sz w:val="16"/>
                <w:szCs w:val="16"/>
              </w:rPr>
              <w:t>9 </w:t>
            </w:r>
            <w:r w:rsidRPr="008D6197">
              <w:rPr>
                <w:rFonts w:ascii="Sylfaen" w:hAnsi="Sylfaen"/>
                <w:sz w:val="16"/>
                <w:szCs w:val="16"/>
              </w:rPr>
              <w:t>в п </w:t>
            </w:r>
            <w:r w:rsidRPr="008D6197">
              <w:rPr>
                <w:rFonts w:ascii="Arial" w:hAnsi="Arial" w:cs="Arial"/>
                <w:sz w:val="16"/>
                <w:szCs w:val="16"/>
              </w:rPr>
              <w:t>880 </w:t>
            </w:r>
            <w:r w:rsidRPr="008D6197">
              <w:rPr>
                <w:rFonts w:ascii="Sylfaen" w:hAnsi="Sylfaen"/>
                <w:sz w:val="16"/>
                <w:szCs w:val="16"/>
              </w:rPr>
              <w:t>Постановления о </w:t>
            </w:r>
            <w:r w:rsidRPr="008D6197">
              <w:rPr>
                <w:rFonts w:ascii="Calibri" w:hAnsi="Calibri" w:cs="Calibri"/>
                <w:sz w:val="16"/>
                <w:szCs w:val="16"/>
              </w:rPr>
              <w:t> </w:t>
            </w:r>
            <w:r w:rsidRPr="008D6197">
              <w:rPr>
                <w:rFonts w:ascii="GHEA Grapalat" w:hAnsi="GHEA Grapalat"/>
                <w:sz w:val="16"/>
                <w:szCs w:val="16"/>
              </w:rPr>
              <w:t xml:space="preserve"> </w:t>
            </w:r>
            <w:r w:rsidRPr="008D6197">
              <w:rPr>
                <w:rFonts w:ascii="GHEA Grapalat" w:hAnsi="GHEA Grapalat" w:cs="GHEA Grapalat"/>
                <w:sz w:val="16"/>
                <w:szCs w:val="16"/>
              </w:rPr>
              <w:t>«</w:t>
            </w:r>
            <w:r w:rsidRPr="008D6197">
              <w:rPr>
                <w:rFonts w:ascii="Calibri" w:hAnsi="Calibri" w:cs="Calibri"/>
                <w:sz w:val="16"/>
                <w:szCs w:val="16"/>
              </w:rPr>
              <w:t> </w:t>
            </w:r>
            <w:r w:rsidRPr="008D6197">
              <w:rPr>
                <w:rFonts w:ascii="Sylfaen" w:hAnsi="Sylfaen"/>
                <w:sz w:val="16"/>
                <w:szCs w:val="16"/>
              </w:rPr>
              <w:t>продовольственной безопасности на </w:t>
            </w:r>
            <w:r w:rsidRPr="008D6197">
              <w:rPr>
                <w:rFonts w:ascii="Arial" w:hAnsi="Arial" w:cs="Arial"/>
                <w:sz w:val="16"/>
                <w:szCs w:val="16"/>
              </w:rPr>
              <w:t>» ( </w:t>
            </w:r>
            <w:r w:rsidRPr="008D6197">
              <w:rPr>
                <w:rFonts w:ascii="Sylfaen" w:hAnsi="Sylfaen"/>
                <w:sz w:val="16"/>
                <w:szCs w:val="16"/>
              </w:rPr>
              <w:t>CU TC </w:t>
            </w:r>
            <w:r w:rsidRPr="008D6197">
              <w:rPr>
                <w:rFonts w:ascii="Arial" w:hAnsi="Arial" w:cs="Arial"/>
                <w:sz w:val="16"/>
                <w:szCs w:val="16"/>
              </w:rPr>
              <w:t>0 </w:t>
            </w:r>
            <w:r w:rsidRPr="008D6197">
              <w:rPr>
                <w:rFonts w:ascii="GHEA Grapalat" w:hAnsi="GHEA Grapalat"/>
                <w:sz w:val="16"/>
                <w:szCs w:val="16"/>
              </w:rPr>
              <w:t>21/2011),</w:t>
            </w:r>
            <w:r w:rsidRPr="008D6197">
              <w:rPr>
                <w:rFonts w:ascii="Calibri" w:hAnsi="Calibri" w:cs="Calibri"/>
                <w:sz w:val="16"/>
                <w:szCs w:val="16"/>
              </w:rPr>
              <w:t> </w:t>
            </w:r>
            <w:r w:rsidRPr="008D6197">
              <w:rPr>
                <w:rFonts w:ascii="Sylfaen" w:hAnsi="Sylfaen"/>
                <w:sz w:val="16"/>
                <w:szCs w:val="16"/>
              </w:rPr>
              <w:t>Таможенный союз Комиссии </w:t>
            </w:r>
            <w:r w:rsidRPr="008D6197">
              <w:rPr>
                <w:rFonts w:ascii="Arial" w:hAnsi="Arial" w:cs="Arial"/>
                <w:sz w:val="16"/>
                <w:szCs w:val="16"/>
              </w:rPr>
              <w:t>2011 </w:t>
            </w:r>
            <w:r w:rsidRPr="008D6197">
              <w:rPr>
                <w:rFonts w:ascii="Sylfaen" w:hAnsi="Sylfaen"/>
                <w:sz w:val="16"/>
                <w:szCs w:val="16"/>
              </w:rPr>
              <w:t>по декабрю </w:t>
            </w:r>
            <w:r w:rsidRPr="008D6197">
              <w:rPr>
                <w:rFonts w:ascii="Arial" w:hAnsi="Arial" w:cs="Arial"/>
                <w:sz w:val="16"/>
                <w:szCs w:val="16"/>
              </w:rPr>
              <w:t>- </w:t>
            </w:r>
            <w:r w:rsidRPr="008D6197">
              <w:rPr>
                <w:rFonts w:ascii="Sylfaen" w:hAnsi="Sylfaen"/>
                <w:sz w:val="16"/>
                <w:szCs w:val="16"/>
              </w:rPr>
              <w:t>No. </w:t>
            </w:r>
            <w:r w:rsidRPr="008D6197">
              <w:rPr>
                <w:rFonts w:ascii="Arial" w:hAnsi="Arial" w:cs="Arial"/>
                <w:sz w:val="16"/>
                <w:szCs w:val="16"/>
              </w:rPr>
              <w:t>881 </w:t>
            </w:r>
            <w:r w:rsidRPr="008D6197">
              <w:rPr>
                <w:rFonts w:ascii="Sylfaen" w:hAnsi="Sylfaen"/>
                <w:sz w:val="16"/>
                <w:szCs w:val="16"/>
              </w:rPr>
              <w:t>разрешение на </w:t>
            </w:r>
            <w:r w:rsidRPr="008D6197">
              <w:rPr>
                <w:rFonts w:ascii="Arial" w:hAnsi="Arial" w:cs="Arial"/>
                <w:sz w:val="16"/>
                <w:szCs w:val="16"/>
              </w:rPr>
              <w:t>« </w:t>
            </w:r>
            <w:r w:rsidRPr="008D6197">
              <w:rPr>
                <w:rFonts w:ascii="Sylfaen" w:hAnsi="Sylfaen"/>
                <w:sz w:val="16"/>
                <w:szCs w:val="16"/>
              </w:rPr>
              <w:t>пищевой маркировки на </w:t>
            </w:r>
            <w:r w:rsidRPr="008D6197">
              <w:rPr>
                <w:rFonts w:ascii="Arial" w:hAnsi="Arial" w:cs="Arial"/>
                <w:sz w:val="16"/>
                <w:szCs w:val="16"/>
              </w:rPr>
              <w:t>» ( </w:t>
            </w:r>
            <w:r w:rsidRPr="008D6197">
              <w:rPr>
                <w:rFonts w:ascii="Sylfaen" w:hAnsi="Sylfaen"/>
                <w:sz w:val="16"/>
                <w:szCs w:val="16"/>
              </w:rPr>
              <w:t>CU ТС </w:t>
            </w:r>
            <w:r w:rsidRPr="008D6197">
              <w:rPr>
                <w:rFonts w:ascii="GHEA Grapalat" w:hAnsi="GHEA Grapalat"/>
                <w:sz w:val="16"/>
                <w:szCs w:val="16"/>
              </w:rPr>
              <w:t>022/2011),</w:t>
            </w:r>
            <w:r w:rsidRPr="008D6197">
              <w:rPr>
                <w:rFonts w:ascii="Calibri" w:hAnsi="Calibri" w:cs="Calibri"/>
                <w:sz w:val="16"/>
                <w:szCs w:val="16"/>
              </w:rPr>
              <w:t>  </w:t>
            </w:r>
            <w:r w:rsidRPr="008D6197">
              <w:rPr>
                <w:rFonts w:ascii="Sylfaen" w:hAnsi="Sylfaen"/>
                <w:sz w:val="16"/>
                <w:szCs w:val="16"/>
              </w:rPr>
              <w:t>Таможенный союз Комиссии </w:t>
            </w:r>
            <w:r w:rsidRPr="008D6197">
              <w:rPr>
                <w:rFonts w:ascii="Arial" w:hAnsi="Arial" w:cs="Arial"/>
                <w:sz w:val="16"/>
                <w:szCs w:val="16"/>
              </w:rPr>
              <w:t>в 2011 году </w:t>
            </w:r>
            <w:r w:rsidRPr="008D6197">
              <w:rPr>
                <w:rFonts w:ascii="Sylfaen" w:hAnsi="Sylfaen"/>
                <w:sz w:val="16"/>
                <w:szCs w:val="16"/>
              </w:rPr>
              <w:t>в августе </w:t>
            </w:r>
            <w:r w:rsidRPr="008D6197">
              <w:rPr>
                <w:rFonts w:ascii="Arial" w:hAnsi="Arial" w:cs="Arial"/>
                <w:sz w:val="16"/>
                <w:szCs w:val="16"/>
              </w:rPr>
              <w:t>16 </w:t>
            </w:r>
            <w:r w:rsidRPr="008D6197">
              <w:rPr>
                <w:rFonts w:ascii="Sylfaen" w:hAnsi="Sylfaen"/>
                <w:sz w:val="16"/>
                <w:szCs w:val="16"/>
              </w:rPr>
              <w:t xml:space="preserve">в </w:t>
            </w:r>
            <w:r w:rsidRPr="008D6197">
              <w:rPr>
                <w:rFonts w:ascii="Sylfaen" w:hAnsi="Sylfaen"/>
                <w:sz w:val="16"/>
                <w:szCs w:val="16"/>
              </w:rPr>
              <w:lastRenderedPageBreak/>
              <w:t>г. № </w:t>
            </w:r>
            <w:r w:rsidRPr="008D6197">
              <w:rPr>
                <w:rFonts w:ascii="Arial" w:hAnsi="Arial" w:cs="Arial"/>
                <w:sz w:val="16"/>
                <w:szCs w:val="16"/>
              </w:rPr>
              <w:t>769 </w:t>
            </w:r>
            <w:r w:rsidRPr="008D6197">
              <w:rPr>
                <w:rFonts w:ascii="Sylfaen" w:hAnsi="Sylfaen"/>
                <w:sz w:val="16"/>
                <w:szCs w:val="16"/>
              </w:rPr>
              <w:t>разрешения на </w:t>
            </w:r>
            <w:r w:rsidRPr="008D6197">
              <w:rPr>
                <w:rFonts w:ascii="GHEA Grapalat" w:hAnsi="GHEA Grapalat"/>
                <w:sz w:val="16"/>
                <w:szCs w:val="16"/>
              </w:rPr>
              <w:t>«</w:t>
            </w:r>
            <w:r w:rsidRPr="008D6197">
              <w:rPr>
                <w:rFonts w:ascii="Calibri" w:hAnsi="Calibri" w:cs="Calibri"/>
                <w:sz w:val="16"/>
                <w:szCs w:val="16"/>
              </w:rPr>
              <w:t> </w:t>
            </w:r>
            <w:r w:rsidRPr="008D6197">
              <w:rPr>
                <w:rFonts w:ascii="Sylfaen" w:hAnsi="Sylfaen"/>
                <w:sz w:val="16"/>
                <w:szCs w:val="16"/>
              </w:rPr>
              <w:t>пакета безопасности о </w:t>
            </w:r>
            <w:r w:rsidRPr="008D6197">
              <w:rPr>
                <w:rFonts w:ascii="Arial" w:hAnsi="Arial" w:cs="Arial"/>
                <w:sz w:val="16"/>
                <w:szCs w:val="16"/>
              </w:rPr>
              <w:t>» ( </w:t>
            </w:r>
            <w:r w:rsidRPr="008D6197">
              <w:rPr>
                <w:rFonts w:ascii="Sylfaen" w:hAnsi="Sylfaen"/>
                <w:sz w:val="16"/>
                <w:szCs w:val="16"/>
              </w:rPr>
              <w:t>CU ТС </w:t>
            </w:r>
            <w:r w:rsidRPr="008D6197">
              <w:rPr>
                <w:rFonts w:ascii="Arial" w:hAnsi="Arial" w:cs="Arial"/>
                <w:sz w:val="16"/>
                <w:szCs w:val="16"/>
              </w:rPr>
              <w:t>005/2011) </w:t>
            </w:r>
            <w:r w:rsidRPr="008D6197">
              <w:rPr>
                <w:rFonts w:ascii="Sylfaen" w:hAnsi="Sylfaen"/>
                <w:sz w:val="16"/>
                <w:szCs w:val="16"/>
              </w:rPr>
              <w:t>Таможенного союза технического Cano akargeri </w:t>
            </w:r>
            <w:r w:rsidRPr="008D6197">
              <w:rPr>
                <w:rFonts w:ascii="Arial" w:hAnsi="Arial" w:cs="Arial"/>
                <w:sz w:val="16"/>
                <w:szCs w:val="16"/>
              </w:rPr>
              <w:t>, </w:t>
            </w:r>
            <w:r w:rsidRPr="008D6197">
              <w:rPr>
                <w:rFonts w:ascii="Sylfaen" w:hAnsi="Sylfaen"/>
                <w:sz w:val="16"/>
                <w:szCs w:val="16"/>
              </w:rPr>
              <w:t>Евразийская экономическая комиссия Совет </w:t>
            </w:r>
            <w:r w:rsidRPr="008D6197">
              <w:rPr>
                <w:rFonts w:ascii="Arial" w:hAnsi="Arial" w:cs="Arial"/>
                <w:sz w:val="16"/>
                <w:szCs w:val="16"/>
              </w:rPr>
              <w:t>2013 </w:t>
            </w:r>
            <w:r w:rsidRPr="008D6197">
              <w:rPr>
                <w:rFonts w:ascii="Sylfaen" w:hAnsi="Sylfaen"/>
                <w:sz w:val="16"/>
                <w:szCs w:val="16"/>
              </w:rPr>
              <w:t>по октябрю </w:t>
            </w:r>
            <w:r w:rsidRPr="008D6197">
              <w:rPr>
                <w:rFonts w:ascii="Arial" w:hAnsi="Arial" w:cs="Arial"/>
                <w:sz w:val="16"/>
                <w:szCs w:val="16"/>
              </w:rPr>
              <w:t>9 </w:t>
            </w:r>
            <w:r w:rsidRPr="008D6197">
              <w:rPr>
                <w:rFonts w:ascii="Sylfaen" w:hAnsi="Sylfaen"/>
                <w:sz w:val="16"/>
                <w:szCs w:val="16"/>
              </w:rPr>
              <w:t>к п </w:t>
            </w:r>
            <w:r w:rsidRPr="008D6197">
              <w:rPr>
                <w:rFonts w:ascii="Arial" w:hAnsi="Arial" w:cs="Arial"/>
                <w:sz w:val="16"/>
                <w:szCs w:val="16"/>
              </w:rPr>
              <w:t>67 </w:t>
            </w:r>
            <w:r w:rsidRPr="008D6197">
              <w:rPr>
                <w:rFonts w:ascii="Sylfaen" w:hAnsi="Sylfaen"/>
                <w:sz w:val="16"/>
                <w:szCs w:val="16"/>
              </w:rPr>
              <w:t>по в </w:t>
            </w:r>
            <w:r w:rsidRPr="008D6197">
              <w:rPr>
                <w:rFonts w:ascii="Calibri" w:hAnsi="Calibri" w:cs="Calibri"/>
                <w:sz w:val="16"/>
                <w:szCs w:val="16"/>
              </w:rPr>
              <w:t> </w:t>
            </w:r>
            <w:r w:rsidRPr="008D6197">
              <w:rPr>
                <w:rFonts w:ascii="GHEA Grapalat" w:hAnsi="GHEA Grapalat"/>
                <w:sz w:val="16"/>
                <w:szCs w:val="16"/>
              </w:rPr>
              <w:t xml:space="preserve"> </w:t>
            </w:r>
            <w:r w:rsidRPr="008D6197">
              <w:rPr>
                <w:rFonts w:ascii="GHEA Grapalat" w:hAnsi="GHEA Grapalat" w:cs="GHEA Grapalat"/>
                <w:sz w:val="16"/>
                <w:szCs w:val="16"/>
              </w:rPr>
              <w:t>«</w:t>
            </w:r>
            <w:r w:rsidRPr="008D6197">
              <w:rPr>
                <w:rFonts w:ascii="Calibri" w:hAnsi="Calibri" w:cs="Calibri"/>
                <w:sz w:val="16"/>
                <w:szCs w:val="16"/>
              </w:rPr>
              <w:t> </w:t>
            </w:r>
            <w:r w:rsidRPr="008D6197">
              <w:rPr>
                <w:rFonts w:ascii="Sylfaen" w:hAnsi="Sylfaen"/>
                <w:sz w:val="16"/>
                <w:szCs w:val="16"/>
              </w:rPr>
              <w:t>Молоке и молочной безопасность на </w:t>
            </w:r>
            <w:r w:rsidRPr="008D6197">
              <w:rPr>
                <w:rFonts w:ascii="Arial" w:hAnsi="Arial" w:cs="Arial"/>
                <w:sz w:val="16"/>
                <w:szCs w:val="16"/>
              </w:rPr>
              <w:t>» </w:t>
            </w:r>
            <w:r w:rsidRPr="008D6197">
              <w:rPr>
                <w:rFonts w:ascii="GHEA Grapalat" w:hAnsi="GHEA Grapalat"/>
                <w:sz w:val="16"/>
                <w:szCs w:val="16"/>
              </w:rPr>
              <w:t>(</w:t>
            </w:r>
            <w:r w:rsidRPr="008D6197">
              <w:rPr>
                <w:rFonts w:ascii="Calibri" w:hAnsi="Calibri" w:cs="Calibri"/>
                <w:sz w:val="16"/>
                <w:szCs w:val="16"/>
              </w:rPr>
              <w:t> </w:t>
            </w:r>
            <w:r w:rsidRPr="008D6197">
              <w:rPr>
                <w:rFonts w:ascii="Sylfaen" w:hAnsi="Sylfaen"/>
                <w:sz w:val="16"/>
                <w:szCs w:val="16"/>
              </w:rPr>
              <w:t>CU ТС </w:t>
            </w:r>
            <w:r w:rsidRPr="008D6197">
              <w:rPr>
                <w:rFonts w:ascii="Arial" w:hAnsi="Arial" w:cs="Arial"/>
                <w:sz w:val="16"/>
                <w:szCs w:val="16"/>
              </w:rPr>
              <w:t>033/2013) </w:t>
            </w:r>
            <w:r w:rsidRPr="008D6197">
              <w:rPr>
                <w:rFonts w:ascii="Sylfaen" w:hAnsi="Sylfaen"/>
                <w:sz w:val="16"/>
                <w:szCs w:val="16"/>
              </w:rPr>
              <w:t>технических регламентах </w:t>
            </w:r>
            <w:r w:rsidRPr="008D6197">
              <w:rPr>
                <w:rFonts w:ascii="Arial" w:hAnsi="Arial" w:cs="Arial"/>
                <w:sz w:val="16"/>
                <w:szCs w:val="16"/>
              </w:rPr>
              <w:t>, </w:t>
            </w:r>
            <w:r w:rsidRPr="008D6197">
              <w:rPr>
                <w:rFonts w:ascii="GHEA Grapalat" w:hAnsi="GHEA Grapalat"/>
                <w:sz w:val="16"/>
                <w:szCs w:val="16"/>
              </w:rPr>
              <w:t>«</w:t>
            </w:r>
            <w:r w:rsidRPr="008D6197">
              <w:rPr>
                <w:rFonts w:ascii="Calibri" w:hAnsi="Calibri" w:cs="Calibri"/>
                <w:sz w:val="16"/>
                <w:szCs w:val="16"/>
              </w:rPr>
              <w:t> </w:t>
            </w:r>
            <w:r w:rsidRPr="008D6197">
              <w:rPr>
                <w:rFonts w:ascii="Sylfaen" w:hAnsi="Sylfaen"/>
                <w:sz w:val="16"/>
                <w:szCs w:val="16"/>
              </w:rPr>
              <w:t>пищевой безопасность в </w:t>
            </w:r>
            <w:r w:rsidRPr="008D6197">
              <w:rPr>
                <w:rFonts w:ascii="Arial" w:hAnsi="Arial" w:cs="Arial"/>
                <w:sz w:val="16"/>
                <w:szCs w:val="16"/>
              </w:rPr>
              <w:t>» </w:t>
            </w:r>
            <w:r w:rsidRPr="008D6197">
              <w:rPr>
                <w:rFonts w:ascii="Sylfaen" w:hAnsi="Sylfaen"/>
                <w:sz w:val="16"/>
                <w:szCs w:val="16"/>
              </w:rPr>
              <w:t>по закону </w:t>
            </w:r>
            <w:r w:rsidRPr="008D6197">
              <w:rPr>
                <w:rFonts w:ascii="Arial" w:hAnsi="Arial" w:cs="Arial"/>
                <w:sz w:val="16"/>
                <w:szCs w:val="16"/>
              </w:rPr>
              <w:t>9 - </w:t>
            </w:r>
            <w:r w:rsidRPr="008D6197">
              <w:rPr>
                <w:rFonts w:ascii="Sylfaen" w:hAnsi="Sylfaen"/>
                <w:sz w:val="16"/>
                <w:szCs w:val="16"/>
              </w:rPr>
              <w:t>й статья и маркирован Евразийский экономический союз Площадь с единственным признаком обращения </w:t>
            </w:r>
            <w:r w:rsidRPr="008D6197">
              <w:rPr>
                <w:rFonts w:ascii="Arial" w:hAnsi="Arial" w:cs="Arial"/>
                <w:sz w:val="16"/>
                <w:szCs w:val="16"/>
              </w:rPr>
              <w:t>. </w:t>
            </w:r>
            <w:r w:rsidRPr="008D6197">
              <w:rPr>
                <w:rFonts w:ascii="Sylfaen" w:hAnsi="Sylfaen"/>
                <w:sz w:val="16"/>
                <w:szCs w:val="16"/>
              </w:rPr>
              <w:t>Маркировка разборчива </w:t>
            </w:r>
            <w:r w:rsidRPr="008D6197">
              <w:rPr>
                <w:rFonts w:ascii="Arial" w:hAnsi="Arial" w:cs="Arial"/>
                <w:sz w:val="16"/>
                <w:szCs w:val="16"/>
              </w:rPr>
              <w:t>. </w:t>
            </w:r>
            <w:r w:rsidRPr="008D6197">
              <w:rPr>
                <w:rFonts w:ascii="Calibri" w:hAnsi="Calibri" w:cs="Calibri"/>
                <w:sz w:val="16"/>
                <w:szCs w:val="16"/>
              </w:rPr>
              <w:t>     </w:t>
            </w:r>
            <w:r w:rsidRPr="008D6197">
              <w:br/>
            </w:r>
            <w:r w:rsidRPr="008D6197">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lastRenderedPageBreak/>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rPr>
                <w:rFonts w:ascii="Sylfaen" w:hAnsi="Sylfaen"/>
                <w:sz w:val="18"/>
                <w:szCs w:val="18"/>
              </w:rPr>
            </w:pPr>
            <w:r w:rsidRPr="003A7F83">
              <w:rPr>
                <w:rFonts w:ascii="Sylfaen" w:hAnsi="Sylfaen"/>
                <w:sz w:val="18"/>
                <w:szCs w:val="18"/>
              </w:rPr>
              <w:t>220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w:t>
            </w:r>
            <w:r w:rsidRPr="008D6197">
              <w:rPr>
                <w:rFonts w:ascii="Calibri" w:hAnsi="Calibri" w:cs="Calibri"/>
                <w:b/>
                <w:bCs/>
                <w:i/>
                <w:iCs/>
                <w:sz w:val="14"/>
                <w:szCs w:val="14"/>
              </w:rPr>
              <w:t> </w:t>
            </w:r>
            <w:r w:rsidRPr="008D6197">
              <w:rPr>
                <w:rFonts w:ascii="GHEA Grapalat" w:hAnsi="GHEA Grapalat"/>
                <w:b/>
                <w:bCs/>
                <w:i/>
                <w:iCs/>
                <w:sz w:val="14"/>
                <w:szCs w:val="14"/>
              </w:rPr>
              <w:t>,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rPr>
                <w:rFonts w:ascii="Sylfaen" w:hAnsi="Sylfaen"/>
                <w:sz w:val="18"/>
                <w:szCs w:val="18"/>
              </w:rPr>
            </w:pPr>
            <w:r w:rsidRPr="003A7F83">
              <w:rPr>
                <w:rFonts w:ascii="Sylfaen" w:hAnsi="Sylfaen"/>
                <w:sz w:val="18"/>
                <w:szCs w:val="18"/>
              </w:rPr>
              <w:t>2 </w:t>
            </w:r>
            <w:r w:rsidRPr="008D6197">
              <w:rPr>
                <w:rFonts w:ascii="Sylfaen" w:hAnsi="Sylfaen"/>
                <w:sz w:val="18"/>
                <w:szCs w:val="18"/>
              </w:rPr>
              <w:t>20</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w:t>
            </w:r>
            <w:r w:rsidRPr="008D6197">
              <w:rPr>
                <w:rFonts w:ascii="Calibri" w:hAnsi="Calibri" w:cs="Calibri"/>
                <w:sz w:val="12"/>
                <w:szCs w:val="12"/>
              </w:rPr>
              <w:t> </w:t>
            </w:r>
            <w:r w:rsidRPr="008D6197">
              <w:rPr>
                <w:rFonts w:ascii="GHEA Grapalat" w:hAnsi="GHEA Grapalat"/>
                <w:sz w:val="12"/>
                <w:szCs w:val="12"/>
              </w:rPr>
              <w:t>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2</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15331161</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Лук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Свежий, полусладкий или сладкий, отборного типа, диаметром</w:t>
            </w:r>
            <w:r w:rsidRPr="008D6197">
              <w:rPr>
                <w:rFonts w:ascii="Calibri" w:hAnsi="Calibri" w:cs="Calibri"/>
                <w:sz w:val="16"/>
                <w:szCs w:val="16"/>
              </w:rPr>
              <w:t> </w:t>
            </w:r>
            <w:r w:rsidRPr="008D6197">
              <w:rPr>
                <w:rFonts w:ascii="GHEA Grapalat" w:hAnsi="GHEA Grapalat"/>
                <w:sz w:val="16"/>
                <w:szCs w:val="16"/>
              </w:rPr>
              <w:t>менее</w:t>
            </w:r>
            <w:r w:rsidRPr="008D6197">
              <w:rPr>
                <w:rFonts w:ascii="Calibri" w:hAnsi="Calibri" w:cs="Calibri"/>
                <w:sz w:val="16"/>
                <w:szCs w:val="16"/>
              </w:rPr>
              <w:t> </w:t>
            </w:r>
            <w:r w:rsidRPr="008D6197">
              <w:rPr>
                <w:rFonts w:ascii="GHEA Grapalat" w:hAnsi="GHEA Grapalat"/>
                <w:sz w:val="16"/>
                <w:szCs w:val="16"/>
              </w:rPr>
              <w:t>3 см</w:t>
            </w:r>
            <w:r w:rsidRPr="008D6197">
              <w:rPr>
                <w:rFonts w:ascii="Calibri" w:hAnsi="Calibri" w:cs="Calibri"/>
                <w:sz w:val="16"/>
                <w:szCs w:val="16"/>
              </w:rPr>
              <w:t> </w:t>
            </w:r>
            <w:r w:rsidRPr="008D6197">
              <w:rPr>
                <w:rFonts w:ascii="GHEA Grapalat" w:hAnsi="GHEA Grapalat"/>
                <w:sz w:val="16"/>
                <w:szCs w:val="16"/>
              </w:rPr>
              <w:t>,</w:t>
            </w:r>
            <w:r w:rsidRPr="008D6197">
              <w:rPr>
                <w:rFonts w:ascii="Calibri" w:hAnsi="Calibri" w:cs="Calibri"/>
                <w:sz w:val="16"/>
                <w:szCs w:val="16"/>
              </w:rPr>
              <w:t>           </w:t>
            </w:r>
            <w:r w:rsidRPr="008D6197">
              <w:rPr>
                <w:rFonts w:ascii="GHEA Grapalat" w:hAnsi="GHEA Grapalat"/>
                <w:sz w:val="16"/>
                <w:szCs w:val="16"/>
              </w:rPr>
              <w:t xml:space="preserve"> </w:t>
            </w:r>
            <w:r w:rsidRPr="008D6197">
              <w:rPr>
                <w:rFonts w:ascii="GHEA Grapalat" w:hAnsi="GHEA Grapalat" w:cs="GHEA Grapalat"/>
                <w:sz w:val="16"/>
                <w:szCs w:val="16"/>
              </w:rPr>
              <w:t>ГОСТ</w:t>
            </w:r>
            <w:r w:rsidRPr="008D6197">
              <w:rPr>
                <w:rFonts w:ascii="GHEA Grapalat" w:hAnsi="GHEA Grapalat"/>
                <w:sz w:val="16"/>
                <w:szCs w:val="16"/>
              </w:rPr>
              <w:t xml:space="preserve"> 27166-86, </w:t>
            </w:r>
            <w:r w:rsidRPr="008D6197">
              <w:rPr>
                <w:rFonts w:ascii="GHEA Grapalat" w:hAnsi="GHEA Grapalat" w:cs="GHEA Grapalat"/>
                <w:sz w:val="16"/>
                <w:szCs w:val="16"/>
              </w:rPr>
              <w:t>безопасность</w:t>
            </w:r>
            <w:r w:rsidRPr="008D6197">
              <w:rPr>
                <w:rFonts w:ascii="GHEA Grapalat" w:hAnsi="GHEA Grapalat"/>
                <w:sz w:val="16"/>
                <w:szCs w:val="16"/>
              </w:rPr>
              <w:t xml:space="preserve"> </w:t>
            </w:r>
            <w:r w:rsidRPr="008D6197">
              <w:rPr>
                <w:rFonts w:ascii="GHEA Grapalat" w:hAnsi="GHEA Grapalat" w:cs="GHEA Grapalat"/>
                <w:sz w:val="16"/>
                <w:szCs w:val="16"/>
              </w:rPr>
              <w:t>согласно</w:t>
            </w:r>
            <w:r w:rsidRPr="008D6197">
              <w:rPr>
                <w:rFonts w:ascii="GHEA Grapalat" w:hAnsi="GHEA Grapalat"/>
                <w:sz w:val="16"/>
                <w:szCs w:val="16"/>
              </w:rPr>
              <w:t xml:space="preserve"> </w:t>
            </w:r>
            <w:r w:rsidRPr="008D6197">
              <w:rPr>
                <w:rFonts w:ascii="GHEA Grapalat" w:hAnsi="GHEA Grapalat" w:cs="GHEA Grapalat"/>
                <w:sz w:val="16"/>
                <w:szCs w:val="16"/>
              </w:rPr>
              <w:t>Правительству</w:t>
            </w:r>
            <w:r w:rsidRPr="008D6197">
              <w:rPr>
                <w:rFonts w:ascii="GHEA Grapalat" w:hAnsi="GHEA Grapalat"/>
                <w:sz w:val="16"/>
                <w:szCs w:val="16"/>
              </w:rPr>
              <w:t xml:space="preserve"> </w:t>
            </w:r>
            <w:r w:rsidRPr="008D6197">
              <w:rPr>
                <w:rFonts w:ascii="GHEA Grapalat" w:hAnsi="GHEA Grapalat" w:cs="GHEA Grapalat"/>
                <w:sz w:val="16"/>
                <w:szCs w:val="16"/>
              </w:rPr>
              <w:t>РА</w:t>
            </w:r>
            <w:r w:rsidRPr="008D6197">
              <w:rPr>
                <w:rFonts w:ascii="GHEA Grapalat" w:hAnsi="GHEA Grapalat"/>
                <w:sz w:val="16"/>
                <w:szCs w:val="16"/>
              </w:rPr>
              <w:t xml:space="preserve"> 2006.</w:t>
            </w:r>
            <w:r w:rsidRPr="008D6197">
              <w:rPr>
                <w:rFonts w:ascii="Calibri" w:hAnsi="Calibri" w:cs="Calibri"/>
                <w:sz w:val="16"/>
                <w:szCs w:val="16"/>
              </w:rPr>
              <w:t> </w:t>
            </w:r>
            <w:r w:rsidRPr="008D6197">
              <w:rPr>
                <w:rFonts w:ascii="GHEA Grapalat" w:hAnsi="GHEA Grapalat"/>
                <w:sz w:val="16"/>
                <w:szCs w:val="16"/>
              </w:rPr>
              <w:t xml:space="preserve">8 Статья 8 Закона РА «О свежих фруктах и </w:t>
            </w:r>
            <w:r w:rsidRPr="008D6197">
              <w:rPr>
                <w:rFonts w:ascii="Cambria Math" w:hAnsi="Cambria Math" w:cs="Cambria Math"/>
                <w:sz w:val="16"/>
                <w:szCs w:val="16"/>
              </w:rPr>
              <w:t>​​</w:t>
            </w:r>
            <w:r w:rsidRPr="008D6197">
              <w:rPr>
                <w:rFonts w:ascii="GHEA Grapalat" w:hAnsi="GHEA Grapalat" w:cs="GHEA Grapalat"/>
                <w:sz w:val="16"/>
                <w:szCs w:val="16"/>
              </w:rPr>
              <w:t>овощах</w:t>
            </w:r>
            <w:r w:rsidRPr="008D6197">
              <w:rPr>
                <w:rFonts w:ascii="GHEA Grapalat" w:hAnsi="GHEA Grapalat"/>
                <w:sz w:val="16"/>
                <w:szCs w:val="16"/>
              </w:rPr>
              <w:t xml:space="preserve"> </w:t>
            </w:r>
            <w:r w:rsidRPr="008D6197">
              <w:rPr>
                <w:rFonts w:ascii="GHEA Grapalat" w:hAnsi="GHEA Grapalat" w:cs="GHEA Grapalat"/>
                <w:sz w:val="16"/>
                <w:szCs w:val="16"/>
              </w:rPr>
              <w:t>и</w:t>
            </w:r>
            <w:r w:rsidRPr="008D6197">
              <w:rPr>
                <w:rFonts w:ascii="GHEA Grapalat" w:hAnsi="GHEA Grapalat"/>
                <w:sz w:val="16"/>
                <w:szCs w:val="16"/>
              </w:rPr>
              <w:t xml:space="preserve"> </w:t>
            </w:r>
            <w:r w:rsidRPr="008D6197">
              <w:rPr>
                <w:rFonts w:ascii="GHEA Grapalat" w:hAnsi="GHEA Grapalat" w:cs="GHEA Grapalat"/>
                <w:sz w:val="16"/>
                <w:szCs w:val="16"/>
              </w:rPr>
              <w:t>безопасности</w:t>
            </w:r>
            <w:r w:rsidRPr="008D6197">
              <w:rPr>
                <w:rFonts w:ascii="GHEA Grapalat" w:hAnsi="GHEA Grapalat"/>
                <w:sz w:val="16"/>
                <w:szCs w:val="16"/>
              </w:rPr>
              <w:t xml:space="preserve"> </w:t>
            </w:r>
            <w:r w:rsidRPr="008D6197">
              <w:rPr>
                <w:rFonts w:ascii="GHEA Grapalat" w:hAnsi="GHEA Grapalat" w:cs="GHEA Grapalat"/>
                <w:sz w:val="16"/>
                <w:szCs w:val="16"/>
              </w:rPr>
              <w:t>пищевых</w:t>
            </w:r>
            <w:r w:rsidRPr="008D6197">
              <w:rPr>
                <w:rFonts w:ascii="GHEA Grapalat" w:hAnsi="GHEA Grapalat"/>
                <w:sz w:val="16"/>
                <w:szCs w:val="16"/>
              </w:rPr>
              <w:t xml:space="preserve"> </w:t>
            </w:r>
            <w:r w:rsidRPr="008D6197">
              <w:rPr>
                <w:rFonts w:ascii="GHEA Grapalat" w:hAnsi="GHEA Grapalat" w:cs="GHEA Grapalat"/>
                <w:sz w:val="16"/>
                <w:szCs w:val="16"/>
              </w:rPr>
              <w:t>про</w:t>
            </w:r>
            <w:r w:rsidRPr="008D6197">
              <w:rPr>
                <w:rFonts w:ascii="GHEA Grapalat" w:hAnsi="GHEA Grapalat"/>
                <w:sz w:val="16"/>
                <w:szCs w:val="16"/>
              </w:rPr>
              <w:t>дуктов», утвержденного Указом № 1913-N от 21 декабря.</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sz w:val="22"/>
                <w:szCs w:val="22"/>
              </w:rPr>
              <w:t>121</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sz w:val="22"/>
                <w:szCs w:val="22"/>
              </w:rPr>
              <w:t>121</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3</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15616000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гречиха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Гречиха типа I,</w:t>
            </w:r>
            <w:r w:rsidRPr="008D6197">
              <w:rPr>
                <w:rFonts w:ascii="Calibri" w:hAnsi="Calibri" w:cs="Calibri"/>
                <w:sz w:val="16"/>
                <w:szCs w:val="16"/>
              </w:rPr>
              <w:t> </w:t>
            </w:r>
            <w:r w:rsidRPr="008D6197">
              <w:rPr>
                <w:rFonts w:ascii="GHEA Grapalat" w:hAnsi="GHEA Grapalat"/>
                <w:sz w:val="16"/>
                <w:szCs w:val="16"/>
              </w:rPr>
              <w:t>чистая пищевая</w:t>
            </w:r>
            <w:r w:rsidRPr="008D6197">
              <w:rPr>
                <w:rFonts w:ascii="Calibri" w:hAnsi="Calibri" w:cs="Calibri"/>
                <w:sz w:val="16"/>
                <w:szCs w:val="16"/>
              </w:rPr>
              <w:t> </w:t>
            </w:r>
            <w:r w:rsidRPr="008D6197">
              <w:rPr>
                <w:rFonts w:ascii="GHEA Grapalat" w:hAnsi="GHEA Grapalat"/>
                <w:sz w:val="16"/>
                <w:szCs w:val="16"/>
              </w:rPr>
              <w:t>полиэтиленовая пленка с соответствующей маркировкой, влажность не более 14,0%, зерно не менее 97,5%.</w:t>
            </w:r>
          </w:p>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Безопасность и маркировка. Пищевые продукты должны подвергаться оценке соответствия Безопасность, маркировка и упаковка. Пищевые продукты должны подвергаться оценке соответствия в соответствии с Указом № 880 Таможенного союза от 9 декабря 2011 г. «О безопасности пищевых продуктов» 021 / 2011), о маркировке пищевых продуктов, утвержденной Решением Комиссии Таможенного союза № 881 от 9 декабря 2011 года (Таможенный кодекс 022/2011), № 769 Комиссии Таможенного союза от 16 августа 2011 года</w:t>
            </w:r>
            <w:r w:rsidRPr="008D6197">
              <w:rPr>
                <w:rFonts w:ascii="Calibri" w:hAnsi="Calibri" w:cs="Calibri"/>
                <w:sz w:val="16"/>
                <w:szCs w:val="16"/>
              </w:rPr>
              <w:t> </w:t>
            </w:r>
            <w:r w:rsidRPr="008D6197">
              <w:rPr>
                <w:rFonts w:ascii="GHEA Grapalat" w:hAnsi="GHEA Grapalat"/>
                <w:sz w:val="16"/>
                <w:szCs w:val="16"/>
              </w:rPr>
              <w:t>с</w:t>
            </w:r>
            <w:r w:rsidRPr="008D6197">
              <w:rPr>
                <w:rFonts w:ascii="Calibri" w:hAnsi="Calibri" w:cs="Calibri"/>
                <w:sz w:val="16"/>
                <w:szCs w:val="16"/>
              </w:rPr>
              <w:t> </w:t>
            </w:r>
            <w:r w:rsidRPr="008D6197">
              <w:rPr>
                <w:rFonts w:ascii="GHEA Grapalat" w:hAnsi="GHEA Grapalat"/>
                <w:sz w:val="16"/>
                <w:szCs w:val="16"/>
              </w:rPr>
              <w:t>пометкой «Безопасность</w:t>
            </w:r>
            <w:r w:rsidRPr="008D6197">
              <w:rPr>
                <w:rFonts w:ascii="Calibri" w:hAnsi="Calibri" w:cs="Calibri"/>
                <w:sz w:val="16"/>
                <w:szCs w:val="16"/>
              </w:rPr>
              <w:t> </w:t>
            </w:r>
            <w:r w:rsidRPr="008D6197">
              <w:rPr>
                <w:rFonts w:ascii="GHEA Grapalat" w:hAnsi="GHEA Grapalat"/>
                <w:sz w:val="16"/>
                <w:szCs w:val="16"/>
              </w:rPr>
              <w:t>упаковки</w:t>
            </w:r>
            <w:r w:rsidRPr="008D6197">
              <w:rPr>
                <w:rFonts w:ascii="Calibri" w:hAnsi="Calibri" w:cs="Calibri"/>
                <w:sz w:val="16"/>
                <w:szCs w:val="16"/>
              </w:rPr>
              <w:t> </w:t>
            </w:r>
            <w:r w:rsidRPr="008D6197">
              <w:rPr>
                <w:rFonts w:ascii="GHEA Grapalat" w:hAnsi="GHEA Grapalat"/>
                <w:sz w:val="16"/>
                <w:szCs w:val="16"/>
              </w:rPr>
              <w:t>» (ТС 005/2011), утвержденной таможней, статьей 9 Закона о безопасности пищевых продуктов и обозначенной единым товарным знаком на территории Евразийского экономического союза.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hAnsi="Sylfaen" w:cs="Calibri"/>
                <w:color w:val="000000"/>
                <w:sz w:val="18"/>
                <w:lang w:val="hy-AM" w:bidi="ar-SA"/>
              </w:rPr>
              <w:t>185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Котайкский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hAnsi="Sylfaen" w:cs="Calibri"/>
                <w:color w:val="000000"/>
                <w:sz w:val="18"/>
                <w:lang w:val="hy-AM" w:bidi="ar-SA"/>
              </w:rPr>
              <w:t>185</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4</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15617000</w:t>
            </w:r>
          </w:p>
          <w:p w:rsidR="008D6197" w:rsidRPr="008D6197" w:rsidRDefault="008D6197" w:rsidP="008D6197">
            <w:pPr>
              <w:pStyle w:val="NormalWeb"/>
              <w:spacing w:before="0" w:beforeAutospacing="0" w:after="0" w:afterAutospacing="0"/>
              <w:jc w:val="center"/>
            </w:pPr>
            <w:r w:rsidRPr="008D6197">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пшеница</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 xml:space="preserve">Путем измельчения или последующего измельчения полученной шелухи пшеницы зерна пшеницы представляют собой либо полированные края, либо закругленные зерна, влажность не </w:t>
            </w:r>
            <w:r w:rsidRPr="008D6197">
              <w:rPr>
                <w:rFonts w:ascii="GHEA Grapalat" w:hAnsi="GHEA Grapalat"/>
                <w:sz w:val="16"/>
                <w:szCs w:val="16"/>
              </w:rPr>
              <w:lastRenderedPageBreak/>
              <w:t>более 14%, смеси для мусора не более 0,3%, пшеницу высшего и первого сорта; безопасность и маркировка согласно Правительству РА 2007</w:t>
            </w:r>
            <w:r w:rsidRPr="008D6197">
              <w:rPr>
                <w:rFonts w:ascii="Calibri" w:hAnsi="Calibri" w:cs="Calibri"/>
                <w:sz w:val="16"/>
                <w:szCs w:val="16"/>
              </w:rPr>
              <w:t> </w:t>
            </w:r>
            <w:r w:rsidRPr="008D6197">
              <w:rPr>
                <w:rFonts w:ascii="GHEA Grapalat" w:hAnsi="GHEA Grapalat"/>
                <w:sz w:val="16"/>
                <w:szCs w:val="16"/>
              </w:rPr>
              <w:t>8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lastRenderedPageBreak/>
              <w:t>килогр</w:t>
            </w:r>
            <w:r w:rsidRPr="008D6197">
              <w:rPr>
                <w:rFonts w:ascii="Sylfaen" w:hAnsi="Sylfaen"/>
              </w:rPr>
              <w:lastRenderedPageBreak/>
              <w:t>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lastRenderedPageBreak/>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eastAsia="Calibri" w:hAnsi="Sylfaen" w:cs="Calibri"/>
                <w:color w:val="000000"/>
                <w:sz w:val="20"/>
                <w:szCs w:val="20"/>
                <w:lang w:val="hy-AM" w:bidi="ar-SA"/>
              </w:rPr>
              <w:t>9</w:t>
            </w:r>
            <w:r w:rsidRPr="003A7F83">
              <w:rPr>
                <w:rFonts w:ascii="Sylfaen" w:eastAsia="Calibri" w:hAnsi="Sylfaen" w:cs="Calibri"/>
                <w:color w:val="000000"/>
                <w:sz w:val="20"/>
                <w:szCs w:val="20"/>
                <w:lang w:val="en-US" w:bidi="ar-SA"/>
              </w:rPr>
              <w:t>3</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 xml:space="preserve">Котайкский </w:t>
            </w:r>
            <w:r w:rsidRPr="003A7F83">
              <w:rPr>
                <w:rFonts w:ascii="GHEA Grapalat" w:hAnsi="GHEA Grapalat"/>
                <w:b/>
                <w:bCs/>
                <w:i/>
                <w:iCs/>
                <w:sz w:val="14"/>
                <w:szCs w:val="14"/>
              </w:rPr>
              <w:lastRenderedPageBreak/>
              <w:t>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eastAsia="Calibri" w:hAnsi="Sylfaen" w:cs="Calibri"/>
                <w:color w:val="000000"/>
                <w:sz w:val="20"/>
                <w:szCs w:val="20"/>
                <w:lang w:val="hy-AM" w:bidi="ar-SA"/>
              </w:rPr>
              <w:lastRenderedPageBreak/>
              <w:t>9</w:t>
            </w:r>
            <w:r w:rsidRPr="003A7F83">
              <w:rPr>
                <w:rFonts w:ascii="Sylfaen" w:eastAsia="Calibri" w:hAnsi="Sylfaen" w:cs="Calibri"/>
                <w:color w:val="000000"/>
                <w:sz w:val="20"/>
                <w:szCs w:val="20"/>
                <w:lang w:val="en-US" w:bidi="ar-SA"/>
              </w:rPr>
              <w:t>3</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 xml:space="preserve">С даты вступления в силу Договора до 25.12.2020 ... Срок поставки первого </w:t>
            </w:r>
            <w:r w:rsidRPr="008D6197">
              <w:rPr>
                <w:rFonts w:ascii="GHEA Grapalat" w:hAnsi="GHEA Grapalat"/>
                <w:sz w:val="12"/>
                <w:szCs w:val="12"/>
              </w:rPr>
              <w:lastRenderedPageBreak/>
              <w:t>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5</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15551600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3A7F83" w:rsidP="008D6197">
            <w:pPr>
              <w:pStyle w:val="NormalWeb"/>
              <w:spacing w:before="0" w:beforeAutospacing="0" w:after="0" w:afterAutospacing="0"/>
              <w:jc w:val="center"/>
            </w:pPr>
            <w:r w:rsidRPr="008D6197">
              <w:rPr>
                <w:rFonts w:ascii="GHEA Grapalat" w:hAnsi="GHEA Grapalat"/>
                <w:sz w:val="16"/>
                <w:szCs w:val="16"/>
              </w:rPr>
              <w:t>Мацун</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Мацун по АСТ 120-2005.</w:t>
            </w:r>
            <w:r w:rsidRPr="008D6197">
              <w:rPr>
                <w:rFonts w:ascii="Calibri" w:hAnsi="Calibri" w:cs="Calibri"/>
                <w:sz w:val="16"/>
                <w:szCs w:val="16"/>
              </w:rPr>
              <w:t> </w:t>
            </w:r>
            <w:r w:rsidRPr="008D6197">
              <w:rPr>
                <w:rFonts w:ascii="GHEA Grapalat" w:hAnsi="GHEA Grapalat"/>
                <w:sz w:val="16"/>
                <w:szCs w:val="16"/>
              </w:rPr>
              <w:t>Изготовлен из цельного коровьего молока, с однородным уровнем без расщепления сыворотки и образования газов, цвет молочный или слегка сливочный, равномерно распределенный,</w:t>
            </w:r>
            <w:r w:rsidRPr="008D6197">
              <w:rPr>
                <w:rFonts w:ascii="Calibri" w:hAnsi="Calibri" w:cs="Calibri"/>
                <w:sz w:val="16"/>
                <w:szCs w:val="16"/>
              </w:rPr>
              <w:t> </w:t>
            </w:r>
            <w:r w:rsidRPr="008D6197">
              <w:rPr>
                <w:rFonts w:ascii="GHEA Grapalat" w:hAnsi="GHEA Grapalat"/>
                <w:sz w:val="16"/>
                <w:szCs w:val="16"/>
              </w:rPr>
              <w:t>3,2% массы лактата, кислотность (</w:t>
            </w:r>
            <w:r w:rsidRPr="008D6197">
              <w:rPr>
                <w:rFonts w:ascii="Calibri" w:hAnsi="Calibri" w:cs="Calibri"/>
                <w:sz w:val="16"/>
                <w:szCs w:val="16"/>
              </w:rPr>
              <w:t> </w:t>
            </w:r>
            <w:r w:rsidRPr="008D6197">
              <w:rPr>
                <w:rFonts w:ascii="GHEA Grapalat" w:hAnsi="GHEA Grapalat"/>
                <w:sz w:val="16"/>
                <w:szCs w:val="16"/>
              </w:rPr>
              <w:t>90-140) oT</w:t>
            </w:r>
            <w:r w:rsidRPr="008D6197">
              <w:rPr>
                <w:rFonts w:ascii="Calibri" w:hAnsi="Calibri" w:cs="Calibri"/>
                <w:sz w:val="16"/>
                <w:szCs w:val="16"/>
              </w:rPr>
              <w:t> </w:t>
            </w:r>
            <w:r w:rsidRPr="008D6197">
              <w:rPr>
                <w:rFonts w:ascii="GHEA Grapalat" w:hAnsi="GHEA Grapalat"/>
                <w:sz w:val="16"/>
                <w:szCs w:val="16"/>
              </w:rPr>
              <w:t>,</w:t>
            </w:r>
          </w:p>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Безопасность, маркировка и упаковка пищевых продуктов подлежат оценке соответствия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Технический регламент Таможенного союза о маркировке безопасности пищевых продуктов (CU CC 022/2011), принятый Решением Таможенного союза № 769 от 16 августа 2011 года о таможенном пакете (CU CC 005/2011)</w:t>
            </w:r>
            <w:r w:rsidRPr="008D6197">
              <w:rPr>
                <w:rFonts w:ascii="Calibri" w:hAnsi="Calibri" w:cs="Calibri"/>
                <w:sz w:val="16"/>
                <w:szCs w:val="16"/>
              </w:rPr>
              <w:t> </w:t>
            </w:r>
            <w:r w:rsidRPr="008D6197">
              <w:rPr>
                <w:rFonts w:ascii="GHEA Grapalat" w:hAnsi="GHEA Grapalat"/>
                <w:sz w:val="16"/>
                <w:szCs w:val="16"/>
              </w:rPr>
              <w:t>Решение Евразийский Совет экономической комиссии № 67 от 9 октября 2013 года</w:t>
            </w:r>
            <w:r w:rsidRPr="008D6197">
              <w:rPr>
                <w:rFonts w:ascii="Calibri" w:hAnsi="Calibri" w:cs="Calibri"/>
                <w:sz w:val="16"/>
                <w:szCs w:val="16"/>
              </w:rPr>
              <w:t> </w:t>
            </w:r>
            <w:r w:rsidRPr="008D6197">
              <w:rPr>
                <w:rFonts w:ascii="GHEA Grapalat" w:hAnsi="GHEA Grapalat"/>
                <w:sz w:val="16"/>
                <w:szCs w:val="16"/>
              </w:rPr>
              <w:t>«Молоко и молочные продукты безопасности» (CU TC 033/2013) технические</w:t>
            </w:r>
            <w:r w:rsidRPr="008D6197">
              <w:rPr>
                <w:rFonts w:ascii="Calibri" w:hAnsi="Calibri" w:cs="Calibri"/>
                <w:sz w:val="16"/>
                <w:szCs w:val="16"/>
              </w:rPr>
              <w:t> </w:t>
            </w:r>
            <w:r w:rsidRPr="008D6197">
              <w:rPr>
                <w:rFonts w:ascii="GHEA Grapalat" w:hAnsi="GHEA Grapalat"/>
                <w:sz w:val="16"/>
                <w:szCs w:val="16"/>
              </w:rPr>
              <w:t>регламенты, «продовольственная безопасность» в</w:t>
            </w:r>
            <w:r w:rsidRPr="008D6197">
              <w:rPr>
                <w:rFonts w:ascii="Calibri" w:hAnsi="Calibri" w:cs="Calibri"/>
                <w:sz w:val="16"/>
                <w:szCs w:val="16"/>
              </w:rPr>
              <w:t> </w:t>
            </w:r>
            <w:r w:rsidRPr="008D6197">
              <w:rPr>
                <w:rFonts w:ascii="GHEA Grapalat" w:hAnsi="GHEA Grapalat"/>
                <w:sz w:val="16"/>
                <w:szCs w:val="16"/>
              </w:rPr>
              <w:t>соответствии со</w:t>
            </w:r>
            <w:r w:rsidRPr="008D6197">
              <w:rPr>
                <w:rFonts w:ascii="Calibri" w:hAnsi="Calibri" w:cs="Calibri"/>
                <w:sz w:val="16"/>
                <w:szCs w:val="16"/>
              </w:rPr>
              <w:t> </w:t>
            </w:r>
            <w:r w:rsidRPr="008D6197">
              <w:rPr>
                <w:rFonts w:ascii="GHEA Grapalat" w:hAnsi="GHEA Grapalat"/>
                <w:sz w:val="16"/>
                <w:szCs w:val="16"/>
              </w:rPr>
              <w:t>статьей 9 закона и быть помечены Евразийского экономического союза Площадь с единственным признаком обращения.</w:t>
            </w:r>
            <w:r w:rsidRPr="008D6197">
              <w:rPr>
                <w:rFonts w:ascii="Calibri" w:hAnsi="Calibri" w:cs="Calibri"/>
                <w:sz w:val="16"/>
                <w:szCs w:val="16"/>
              </w:rPr>
              <w:t> </w:t>
            </w:r>
            <w:r w:rsidRPr="008D6197">
              <w:rPr>
                <w:rFonts w:ascii="GHEA Grapalat" w:hAnsi="GHEA Grapalat"/>
                <w:sz w:val="16"/>
                <w:szCs w:val="16"/>
              </w:rPr>
              <w:t>Маркировка разборчива.</w:t>
            </w:r>
            <w:r w:rsidRPr="008D6197">
              <w:rPr>
                <w:rFonts w:ascii="Calibri" w:hAnsi="Calibri" w:cs="Calibri"/>
                <w:sz w:val="16"/>
                <w:szCs w:val="16"/>
              </w:rPr>
              <w:t> </w:t>
            </w:r>
            <w:r w:rsidRPr="008D6197">
              <w:rPr>
                <w:rFonts w:ascii="GHEA Grapalat" w:hAnsi="GHEA Grapalat"/>
                <w:sz w:val="16"/>
                <w:szCs w:val="16"/>
              </w:rPr>
              <w:t>Полка</w:t>
            </w:r>
            <w:r w:rsidRPr="008D6197">
              <w:rPr>
                <w:rFonts w:ascii="Calibri" w:hAnsi="Calibri" w:cs="Calibri"/>
                <w:sz w:val="16"/>
                <w:szCs w:val="16"/>
              </w:rPr>
              <w:t> </w:t>
            </w:r>
            <w:r w:rsidRPr="008D6197">
              <w:rPr>
                <w:rFonts w:ascii="GHEA Grapalat" w:hAnsi="GHEA Grapalat"/>
                <w:sz w:val="16"/>
                <w:szCs w:val="16"/>
              </w:rPr>
              <w:t>остаточный</w:t>
            </w:r>
            <w:r w:rsidRPr="008D6197">
              <w:rPr>
                <w:rFonts w:ascii="Calibri" w:hAnsi="Calibri" w:cs="Calibri"/>
                <w:sz w:val="16"/>
                <w:szCs w:val="16"/>
              </w:rPr>
              <w:t> </w:t>
            </w:r>
            <w:r w:rsidRPr="008D6197">
              <w:rPr>
                <w:rFonts w:ascii="GHEA Grapalat" w:hAnsi="GHEA Grapalat"/>
                <w:sz w:val="16"/>
                <w:szCs w:val="16"/>
              </w:rPr>
              <w:t>срок</w:t>
            </w:r>
            <w:r w:rsidRPr="008D6197">
              <w:rPr>
                <w:rFonts w:ascii="Calibri" w:hAnsi="Calibri" w:cs="Calibri"/>
                <w:sz w:val="16"/>
                <w:szCs w:val="16"/>
              </w:rPr>
              <w:t> </w:t>
            </w:r>
            <w:r w:rsidRPr="008D6197">
              <w:rPr>
                <w:rFonts w:ascii="GHEA Grapalat" w:hAnsi="GHEA Grapalat"/>
                <w:sz w:val="16"/>
                <w:szCs w:val="16"/>
              </w:rPr>
              <w:t>не</w:t>
            </w:r>
            <w:r w:rsidRPr="008D6197">
              <w:rPr>
                <w:rFonts w:ascii="Calibri" w:hAnsi="Calibri" w:cs="Calibri"/>
                <w:sz w:val="16"/>
                <w:szCs w:val="16"/>
              </w:rPr>
              <w:t> </w:t>
            </w:r>
            <w:r w:rsidRPr="008D6197">
              <w:rPr>
                <w:rFonts w:ascii="GHEA Grapalat" w:hAnsi="GHEA Grapalat"/>
                <w:sz w:val="16"/>
                <w:szCs w:val="16"/>
              </w:rPr>
              <w:t>менее</w:t>
            </w:r>
            <w:r w:rsidRPr="008D6197">
              <w:rPr>
                <w:rFonts w:ascii="Calibri" w:hAnsi="Calibri" w:cs="Calibri"/>
                <w:sz w:val="16"/>
                <w:szCs w:val="16"/>
              </w:rPr>
              <w:t> </w:t>
            </w:r>
            <w:r w:rsidRPr="008D6197">
              <w:rPr>
                <w:rFonts w:ascii="GHEA Grapalat" w:hAnsi="GHEA Grapalat"/>
                <w:sz w:val="16"/>
                <w:szCs w:val="16"/>
              </w:rPr>
              <w:t>чем на</w:t>
            </w:r>
            <w:r w:rsidRPr="008D6197">
              <w:rPr>
                <w:rFonts w:ascii="Calibri" w:hAnsi="Calibri" w:cs="Calibri"/>
                <w:sz w:val="16"/>
                <w:szCs w:val="16"/>
              </w:rPr>
              <w:t> </w:t>
            </w:r>
            <w:r w:rsidRPr="008D6197">
              <w:rPr>
                <w:rFonts w:ascii="GHEA Grapalat" w:hAnsi="GHEA Grapalat"/>
                <w:sz w:val="16"/>
                <w:szCs w:val="16"/>
              </w:rPr>
              <w:t>90%.</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462</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462</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w:t>
            </w:r>
            <w:r w:rsidRPr="008D6197">
              <w:rPr>
                <w:rFonts w:ascii="Calibri" w:hAnsi="Calibri" w:cs="Calibri"/>
                <w:sz w:val="12"/>
                <w:szCs w:val="12"/>
              </w:rPr>
              <w:t> </w:t>
            </w:r>
            <w:r w:rsidRPr="008D6197">
              <w:rPr>
                <w:rFonts w:ascii="GHEA Grapalat" w:hAnsi="GHEA Grapalat"/>
                <w:sz w:val="12"/>
                <w:szCs w:val="12"/>
              </w:rPr>
              <w:t>поставщик не согласен доставить раньше) /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6</w:t>
            </w:r>
          </w:p>
        </w:tc>
        <w:tc>
          <w:tcPr>
            <w:tcW w:w="130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15511200</w:t>
            </w:r>
          </w:p>
          <w:p w:rsidR="008D6197" w:rsidRPr="008D6197" w:rsidRDefault="008D6197" w:rsidP="008D6197">
            <w:pPr>
              <w:pStyle w:val="NormalWeb"/>
              <w:spacing w:before="0" w:beforeAutospacing="0" w:after="0" w:afterAutospacing="0"/>
              <w:jc w:val="center"/>
            </w:pPr>
            <w:r w:rsidRPr="008D6197">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молоко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Молоко цельное пастеризованное с содержанием жира 3%, кислотностью не более 21 т, расфасованное в емкости емкостью 1 литр - герметичное, ГОСТ 13277-79.</w:t>
            </w:r>
            <w:r w:rsidRPr="008D6197">
              <w:rPr>
                <w:rFonts w:ascii="Calibri" w:hAnsi="Calibri" w:cs="Calibri"/>
                <w:sz w:val="16"/>
                <w:szCs w:val="16"/>
              </w:rPr>
              <w:t> </w:t>
            </w:r>
          </w:p>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Безопасность, маркировка и упаковка пищевых продуктов подлежат оценке соответствия в соответствии с Указом Таможенного союза от 9 декабря 2011 года № 880 «О безопасности пищевых продуктов» (Таможенный кодекс 021/2011) Таможенного союза от 9 декабря 2011 года. количество «маркировки пищевых продуктов ,</w:t>
            </w:r>
            <w:r w:rsidRPr="008D6197">
              <w:rPr>
                <w:rFonts w:ascii="Calibri" w:hAnsi="Calibri" w:cs="Calibri"/>
                <w:sz w:val="16"/>
                <w:szCs w:val="16"/>
              </w:rPr>
              <w:t> </w:t>
            </w:r>
            <w:r w:rsidRPr="008D6197">
              <w:rPr>
                <w:rFonts w:ascii="GHEA Grapalat" w:hAnsi="GHEA Grapalat"/>
                <w:sz w:val="16"/>
                <w:szCs w:val="16"/>
              </w:rPr>
              <w:t>утвержденных 881» (ТС ТС 022/2011), Комиссии Таможенного союза в августе 2011 года</w:t>
            </w:r>
            <w:r w:rsidRPr="008D6197">
              <w:rPr>
                <w:rFonts w:ascii="Calibri" w:hAnsi="Calibri" w:cs="Calibri"/>
                <w:sz w:val="16"/>
                <w:szCs w:val="16"/>
              </w:rPr>
              <w:t> </w:t>
            </w:r>
            <w:r w:rsidRPr="008D6197">
              <w:rPr>
                <w:rFonts w:ascii="GHEA Grapalat" w:hAnsi="GHEA Grapalat"/>
                <w:sz w:val="16"/>
                <w:szCs w:val="16"/>
              </w:rPr>
              <w:t xml:space="preserve">о «пакете безопасности одобрил 769 резолюцию № 16» (CU ТС </w:t>
            </w:r>
            <w:r w:rsidRPr="008D6197">
              <w:rPr>
                <w:rFonts w:ascii="GHEA Grapalat" w:hAnsi="GHEA Grapalat"/>
                <w:sz w:val="16"/>
                <w:szCs w:val="16"/>
              </w:rPr>
              <w:lastRenderedPageBreak/>
              <w:t>005/2011) технических регламентов Таможенного союза</w:t>
            </w:r>
            <w:r w:rsidRPr="008D6197">
              <w:rPr>
                <w:rFonts w:ascii="Calibri" w:hAnsi="Calibri" w:cs="Calibri"/>
                <w:sz w:val="16"/>
                <w:szCs w:val="16"/>
              </w:rPr>
              <w:t> </w:t>
            </w:r>
            <w:r w:rsidRPr="008D6197">
              <w:rPr>
                <w:rFonts w:ascii="GHEA Grapalat" w:hAnsi="GHEA Grapalat"/>
                <w:sz w:val="16"/>
                <w:szCs w:val="16"/>
              </w:rPr>
              <w:t>Технический регламент Совета Евразийской экономической комиссии № 67 от 9 октября 2013 г. по молоку и молочной безопасности (033/2013 д.е.), статья 9 Закона РА «О безопасности пищевых продуктов» и подлежащий маркировке Евразийским экономическим союзом Площадь с единственным признаком обращения.</w:t>
            </w:r>
            <w:r w:rsidRPr="008D6197">
              <w:rPr>
                <w:rFonts w:ascii="Calibri" w:hAnsi="Calibri" w:cs="Calibri"/>
                <w:sz w:val="16"/>
                <w:szCs w:val="16"/>
              </w:rPr>
              <w:t> </w:t>
            </w:r>
            <w:r w:rsidRPr="008D6197">
              <w:rPr>
                <w:rFonts w:ascii="GHEA Grapalat" w:hAnsi="GHEA Grapalat"/>
                <w:sz w:val="16"/>
                <w:szCs w:val="16"/>
              </w:rPr>
              <w:t>Маркировка разборчива.</w:t>
            </w:r>
            <w:r w:rsidRPr="008D6197">
              <w:rPr>
                <w:rFonts w:ascii="Calibri" w:hAnsi="Calibri" w:cs="Calibri"/>
                <w:sz w:val="16"/>
                <w:szCs w:val="16"/>
              </w:rPr>
              <w:t> </w:t>
            </w:r>
            <w:r w:rsidRPr="008D6197">
              <w:rPr>
                <w:rFonts w:ascii="GHEA Grapalat" w:hAnsi="GHEA Grapalat"/>
                <w:sz w:val="16"/>
                <w:szCs w:val="16"/>
              </w:rPr>
              <w:t>Полка</w:t>
            </w:r>
            <w:r w:rsidRPr="008D6197">
              <w:rPr>
                <w:rFonts w:ascii="Calibri" w:hAnsi="Calibri" w:cs="Calibri"/>
                <w:sz w:val="16"/>
                <w:szCs w:val="16"/>
              </w:rPr>
              <w:t> </w:t>
            </w:r>
            <w:r w:rsidRPr="008D6197">
              <w:rPr>
                <w:rFonts w:ascii="GHEA Grapalat" w:hAnsi="GHEA Grapalat"/>
                <w:sz w:val="16"/>
                <w:szCs w:val="16"/>
              </w:rPr>
              <w:t>остаточный</w:t>
            </w:r>
            <w:r w:rsidRPr="008D6197">
              <w:rPr>
                <w:rFonts w:ascii="Calibri" w:hAnsi="Calibri" w:cs="Calibri"/>
                <w:sz w:val="16"/>
                <w:szCs w:val="16"/>
              </w:rPr>
              <w:t> </w:t>
            </w:r>
            <w:r w:rsidRPr="008D6197">
              <w:rPr>
                <w:rFonts w:ascii="GHEA Grapalat" w:hAnsi="GHEA Grapalat"/>
                <w:sz w:val="16"/>
                <w:szCs w:val="16"/>
              </w:rPr>
              <w:t>срок</w:t>
            </w:r>
            <w:r w:rsidRPr="008D6197">
              <w:rPr>
                <w:rFonts w:ascii="Calibri" w:hAnsi="Calibri" w:cs="Calibri"/>
                <w:sz w:val="16"/>
                <w:szCs w:val="16"/>
              </w:rPr>
              <w:t> </w:t>
            </w:r>
            <w:r w:rsidRPr="008D6197">
              <w:rPr>
                <w:rFonts w:ascii="GHEA Grapalat" w:hAnsi="GHEA Grapalat"/>
                <w:sz w:val="16"/>
                <w:szCs w:val="16"/>
              </w:rPr>
              <w:t>не</w:t>
            </w:r>
            <w:r w:rsidRPr="008D6197">
              <w:rPr>
                <w:rFonts w:ascii="Calibri" w:hAnsi="Calibri" w:cs="Calibri"/>
                <w:sz w:val="16"/>
                <w:szCs w:val="16"/>
              </w:rPr>
              <w:t> </w:t>
            </w:r>
            <w:r w:rsidRPr="008D6197">
              <w:rPr>
                <w:rFonts w:ascii="GHEA Grapalat" w:hAnsi="GHEA Grapalat"/>
                <w:sz w:val="16"/>
                <w:szCs w:val="16"/>
              </w:rPr>
              <w:t>менее</w:t>
            </w:r>
            <w:r w:rsidRPr="008D6197">
              <w:rPr>
                <w:rFonts w:ascii="Calibri" w:hAnsi="Calibri" w:cs="Calibri"/>
                <w:sz w:val="16"/>
                <w:szCs w:val="16"/>
              </w:rPr>
              <w:t> </w:t>
            </w:r>
            <w:r w:rsidRPr="008D6197">
              <w:rPr>
                <w:rFonts w:ascii="GHEA Grapalat" w:hAnsi="GHEA Grapalat"/>
                <w:sz w:val="16"/>
                <w:szCs w:val="16"/>
              </w:rPr>
              <w:t>чем на</w:t>
            </w:r>
            <w:r w:rsidRPr="008D6197">
              <w:rPr>
                <w:rFonts w:ascii="Calibri" w:hAnsi="Calibri" w:cs="Calibri"/>
                <w:sz w:val="16"/>
                <w:szCs w:val="16"/>
              </w:rPr>
              <w:t> </w:t>
            </w:r>
            <w:r w:rsidRPr="008D6197">
              <w:rPr>
                <w:rFonts w:ascii="GHEA Grapalat" w:hAnsi="GHEA Grapalat"/>
                <w:sz w:val="16"/>
                <w:szCs w:val="16"/>
              </w:rPr>
              <w:t>90%.</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lastRenderedPageBreak/>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eastAsia="Calibri" w:hAnsi="Sylfaen" w:cs="Calibri"/>
                <w:color w:val="000000"/>
                <w:sz w:val="22"/>
                <w:szCs w:val="22"/>
                <w:lang w:val="hy-AM" w:bidi="ar-SA"/>
              </w:rPr>
              <w:t>308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Котайкский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eastAsia="Calibri" w:hAnsi="Sylfaen" w:cs="Calibri"/>
                <w:color w:val="000000"/>
                <w:sz w:val="22"/>
                <w:szCs w:val="22"/>
                <w:lang w:val="hy-AM" w:bidi="ar-SA"/>
              </w:rPr>
              <w:t>308</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w:t>
            </w:r>
            <w:r w:rsidRPr="008D6197">
              <w:rPr>
                <w:rFonts w:ascii="GHEA Grapalat" w:hAnsi="GHEA Grapalat"/>
                <w:sz w:val="12"/>
                <w:szCs w:val="12"/>
              </w:rPr>
              <w:lastRenderedPageBreak/>
              <w:t>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7</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15321000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Натуральный фруктовый сок</w:t>
            </w:r>
            <w:r w:rsidRPr="008D6197">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Соки фруктовые из свежих фруктов и фруктов, с сахарным сиропом или без него, внешне прозрачные, масса ила 0,2%, не более 0,8%, не менее, ГОСТ Р 52184-2003, ГОСТ Р 52185 Или ГОСТ Р 52186-2003.</w:t>
            </w:r>
            <w:r w:rsidRPr="008D6197">
              <w:rPr>
                <w:rFonts w:ascii="Calibri" w:hAnsi="Calibri" w:cs="Calibri"/>
                <w:sz w:val="16"/>
                <w:szCs w:val="16"/>
              </w:rPr>
              <w:t> </w:t>
            </w:r>
            <w:r w:rsidRPr="008D6197">
              <w:rPr>
                <w:rFonts w:ascii="GHEA Grapalat" w:hAnsi="GHEA Grapalat"/>
                <w:sz w:val="16"/>
                <w:szCs w:val="16"/>
              </w:rPr>
              <w:t>Безопасность и маркировка согласно Правительству РА 2009</w:t>
            </w:r>
            <w:r w:rsidRPr="008D6197">
              <w:rPr>
                <w:rFonts w:ascii="Calibri" w:hAnsi="Calibri" w:cs="Calibri"/>
                <w:sz w:val="16"/>
                <w:szCs w:val="16"/>
              </w:rPr>
              <w:t> </w:t>
            </w:r>
            <w:r w:rsidRPr="008D6197">
              <w:rPr>
                <w:rFonts w:ascii="GHEA Grapalat" w:hAnsi="GHEA Grapalat"/>
                <w:sz w:val="16"/>
                <w:szCs w:val="16"/>
              </w:rPr>
              <w:t>Статья 8 Технического регламента о требованиях к соку и соковой продукции, утвержденная Постановлением № 744-N от 26 июня 2008 г.,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L</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1078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1078</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8</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15821800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кисел</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pPr>
            <w:r w:rsidRPr="008D6197">
              <w:rPr>
                <w:rFonts w:ascii="GHEA Grapalat" w:hAnsi="GHEA Grapalat"/>
                <w:sz w:val="16"/>
                <w:szCs w:val="16"/>
              </w:rPr>
              <w:t>Фрукты, свежие фрукты,</w:t>
            </w:r>
            <w:r w:rsidRPr="008D6197">
              <w:rPr>
                <w:rFonts w:ascii="Calibri" w:hAnsi="Calibri" w:cs="Calibri"/>
                <w:sz w:val="16"/>
                <w:szCs w:val="16"/>
              </w:rPr>
              <w:t> </w:t>
            </w:r>
            <w:r w:rsidRPr="008D6197">
              <w:rPr>
                <w:rFonts w:ascii="GHEA Grapalat" w:hAnsi="GHEA Grapalat"/>
                <w:sz w:val="16"/>
                <w:szCs w:val="16"/>
              </w:rPr>
              <w:t>безопасность согласно гигиеническим нормам N 2-III-4.9-01-2010 и маркировка - статья 8 Закона РА о безопасности пищевых продуктов.</w:t>
            </w:r>
          </w:p>
          <w:p w:rsidR="008D6197" w:rsidRPr="008D6197" w:rsidRDefault="008D6197" w:rsidP="008D6197">
            <w:pPr>
              <w:pStyle w:val="NormalWeb"/>
              <w:spacing w:before="0" w:beforeAutospacing="0" w:after="0" w:afterAutospacing="0"/>
              <w:jc w:val="center"/>
            </w:pPr>
            <w:r w:rsidRPr="008D6197">
              <w:rPr>
                <w:rFonts w:ascii="Calibri" w:hAnsi="Calibri" w:cs="Calibri"/>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часть</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1078</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1078</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w:t>
            </w:r>
            <w:r w:rsidRPr="008D6197">
              <w:rPr>
                <w:rFonts w:ascii="Calibri" w:hAnsi="Calibri" w:cs="Calibri"/>
                <w:sz w:val="12"/>
                <w:szCs w:val="12"/>
              </w:rPr>
              <w:t> </w:t>
            </w:r>
            <w:r w:rsidRPr="008D6197">
              <w:rPr>
                <w:rFonts w:ascii="GHEA Grapalat" w:hAnsi="GHEA Grapalat"/>
                <w:sz w:val="12"/>
                <w:szCs w:val="12"/>
              </w:rPr>
              <w:t>,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9</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15841100</w:t>
            </w:r>
          </w:p>
          <w:p w:rsidR="008D6197" w:rsidRPr="008D6197" w:rsidRDefault="008D6197" w:rsidP="008D6197">
            <w:pPr>
              <w:pStyle w:val="NormalWeb"/>
              <w:spacing w:before="0" w:beforeAutospacing="0" w:after="0" w:afterAutospacing="0"/>
              <w:jc w:val="center"/>
            </w:pPr>
            <w:r w:rsidRPr="008D6197">
              <w:t> </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какао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Влажность не более 6,0%, дисперсия не менее 90%, завернутые в бумажные коробки и металлические или стеклянные банки, популяризированные 0,025 грамма местного производства.</w:t>
            </w:r>
            <w:r w:rsidRPr="008D6197">
              <w:rPr>
                <w:rFonts w:ascii="Calibri" w:hAnsi="Calibri" w:cs="Calibri"/>
                <w:sz w:val="16"/>
                <w:szCs w:val="16"/>
              </w:rPr>
              <w:t> </w:t>
            </w:r>
            <w:r w:rsidRPr="008D6197">
              <w:rPr>
                <w:rFonts w:ascii="GHEA Grapalat" w:hAnsi="GHEA Grapalat"/>
                <w:sz w:val="16"/>
                <w:szCs w:val="16"/>
              </w:rPr>
              <w:t>Безопасность: статья 2 гигиенических норм N 2-III-4.9-01-2010 и Закон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22"/>
                <w:szCs w:val="22"/>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hAnsi="Sylfaen" w:cs="Calibri"/>
                <w:color w:val="000000"/>
                <w:sz w:val="22"/>
                <w:szCs w:val="22"/>
                <w:lang w:bidi="ar-SA"/>
              </w:rPr>
              <w:t>11</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Котайкский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w:t>
            </w:r>
            <w:r w:rsidRPr="003A7F83">
              <w:rPr>
                <w:rFonts w:ascii="GHEA Grapalat" w:hAnsi="GHEA Grapalat"/>
                <w:b/>
                <w:bCs/>
                <w:i/>
                <w:iCs/>
                <w:sz w:val="14"/>
                <w:szCs w:val="14"/>
              </w:rPr>
              <w:lastRenderedPageBreak/>
              <w:t>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rFonts w:ascii="Sylfaen" w:hAnsi="Sylfaen" w:cs="Calibri"/>
                <w:color w:val="000000"/>
                <w:sz w:val="22"/>
                <w:szCs w:val="22"/>
                <w:lang w:bidi="ar-SA"/>
              </w:rPr>
              <w:lastRenderedPageBreak/>
              <w:t>11</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 xml:space="preserve">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w:t>
            </w:r>
            <w:r w:rsidRPr="008D6197">
              <w:rPr>
                <w:rFonts w:ascii="GHEA Grapalat" w:hAnsi="GHEA Grapalat"/>
                <w:sz w:val="12"/>
                <w:szCs w:val="12"/>
              </w:rPr>
              <w:lastRenderedPageBreak/>
              <w:t>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10</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15331180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Горошек консервированный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pPr>
            <w:r w:rsidRPr="008D6197">
              <w:rPr>
                <w:rFonts w:ascii="Sylfaen" w:hAnsi="Sylfaen"/>
                <w:sz w:val="16"/>
                <w:szCs w:val="16"/>
              </w:rPr>
              <w:t>Консервы, зеленые. Контейнер с емкостью 750 г. Отечественного или зарубежного производства. ГОСТ 15842-90. Безопасность и маркировка: статья 2 N-III-4.9-01-2010 Гигиенические нормы и статья 8 Закона РА о безопасности пищевых продуктов</w:t>
            </w:r>
          </w:p>
          <w:p w:rsidR="008D6197" w:rsidRPr="008D6197" w:rsidRDefault="008D6197" w:rsidP="008D6197">
            <w:pPr>
              <w:pStyle w:val="NormalWeb"/>
              <w:spacing w:before="0" w:beforeAutospacing="0" w:after="0" w:afterAutospacing="0"/>
              <w:jc w:val="center"/>
            </w:pPr>
            <w:r w:rsidRPr="008D6197">
              <w:rPr>
                <w:rFonts w:ascii="Sylfaen" w:hAnsi="Sylfaen"/>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8"/>
                <w:szCs w:val="18"/>
              </w:rPr>
              <w:t>66</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8"/>
                <w:szCs w:val="18"/>
              </w:rPr>
              <w:t>66</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w:t>
            </w:r>
            <w:r w:rsidRPr="008D6197">
              <w:rPr>
                <w:rFonts w:ascii="Calibri" w:hAnsi="Calibri" w:cs="Calibri"/>
                <w:sz w:val="12"/>
                <w:szCs w:val="12"/>
              </w:rPr>
              <w:t> </w:t>
            </w:r>
            <w:r w:rsidRPr="008D6197">
              <w:rPr>
                <w:rFonts w:ascii="GHEA Grapalat" w:hAnsi="GHEA Grapalat"/>
                <w:sz w:val="12"/>
                <w:szCs w:val="12"/>
              </w:rPr>
              <w:t>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11</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03211200</w:t>
            </w:r>
          </w:p>
          <w:p w:rsidR="008D6197" w:rsidRPr="008D6197" w:rsidRDefault="008D6197" w:rsidP="008D6197">
            <w:pPr>
              <w:pStyle w:val="NormalWeb"/>
              <w:spacing w:before="0" w:beforeAutospacing="0" w:after="0" w:afterAutospacing="0"/>
              <w:jc w:val="center"/>
            </w:pPr>
            <w:r w:rsidRPr="008D6197">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Консервированные  кукурузы</w:t>
            </w:r>
            <w:r w:rsidRPr="008D6197">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6"/>
                <w:szCs w:val="16"/>
              </w:rPr>
              <w:t>Сладкая кукуруза высокого качества</w:t>
            </w:r>
            <w:r w:rsidRPr="008D6197">
              <w:rPr>
                <w:rFonts w:ascii="Arial" w:hAnsi="Arial" w:cs="Arial"/>
                <w:sz w:val="16"/>
                <w:szCs w:val="16"/>
              </w:rPr>
              <w:t>   </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коробка</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8"/>
                <w:szCs w:val="18"/>
              </w:rPr>
              <w:t>66</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8"/>
                <w:szCs w:val="18"/>
              </w:rPr>
              <w:t>66</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12</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15821200</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вафля</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Молоко, сахар, влажность 5-10%, содержание сахара 30-35%, жир 3-30%, местного производства.</w:t>
            </w:r>
            <w:r w:rsidRPr="008D6197">
              <w:rPr>
                <w:rFonts w:ascii="Calibri" w:hAnsi="Calibri" w:cs="Calibri"/>
                <w:sz w:val="16"/>
                <w:szCs w:val="16"/>
              </w:rPr>
              <w:t> </w:t>
            </w:r>
            <w:r w:rsidRPr="008D6197">
              <w:rPr>
                <w:rFonts w:ascii="GHEA Grapalat" w:hAnsi="GHEA Grapalat"/>
                <w:sz w:val="16"/>
                <w:szCs w:val="16"/>
              </w:rPr>
              <w:t>Безопасность в соответствии с 2-III-4.9-01-2010 гигиеническими нормами и маркировкой - Статья 8 Закона РА о безопасности пищевых продуктов.</w:t>
            </w:r>
            <w:r w:rsidRPr="008D6197">
              <w:rPr>
                <w:rFonts w:ascii="Calibri" w:hAnsi="Calibri" w:cs="Calibri"/>
                <w:sz w:val="16"/>
                <w:szCs w:val="16"/>
              </w:rPr>
              <w:t> </w:t>
            </w:r>
            <w:r w:rsidRPr="008D6197">
              <w:rPr>
                <w:rFonts w:ascii="Arial Armenian" w:hAnsi="Arial Armenian"/>
                <w:sz w:val="16"/>
                <w:szCs w:val="16"/>
              </w:rPr>
              <w:t>,</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3A7F83" w:rsidP="008D6197">
            <w:pPr>
              <w:pStyle w:val="NormalWeb"/>
              <w:spacing w:before="0" w:beforeAutospacing="0" w:after="0" w:afterAutospacing="0"/>
              <w:jc w:val="center"/>
            </w:pPr>
            <w:r w:rsidRPr="003A7F83">
              <w:rPr>
                <w:lang w:val="en-US" w:eastAsia="en-US" w:bidi="ar-SA"/>
              </w:rPr>
              <w:t>110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110</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окончания поставки первой фазы должен составлять не менее 20 календарных дней (если поставщик не согласен выполнить поставку раньше) для других этапов поставки, каждый в</w:t>
            </w:r>
            <w:r w:rsidRPr="008D6197">
              <w:rPr>
                <w:rFonts w:ascii="Calibri" w:hAnsi="Calibri" w:cs="Calibri"/>
                <w:sz w:val="12"/>
                <w:szCs w:val="12"/>
              </w:rPr>
              <w:t> </w:t>
            </w:r>
            <w:r w:rsidRPr="008D6197">
              <w:rPr>
                <w:rFonts w:ascii="GHEA Grapalat" w:hAnsi="GHEA Grapalat"/>
                <w:sz w:val="12"/>
                <w:szCs w:val="12"/>
              </w:rPr>
              <w:t xml:space="preserve">течение 2 рабочих дней с момента </w:t>
            </w:r>
            <w:r w:rsidRPr="008D6197">
              <w:rPr>
                <w:rFonts w:ascii="GHEA Grapalat" w:hAnsi="GHEA Grapalat"/>
                <w:sz w:val="12"/>
                <w:szCs w:val="12"/>
              </w:rPr>
              <w:lastRenderedPageBreak/>
              <w:t>получения Заказа</w:t>
            </w:r>
            <w:r w:rsidRPr="008D6197">
              <w:rPr>
                <w:rFonts w:ascii="Calibri" w:hAnsi="Calibri" w:cs="Calibri"/>
                <w:sz w:val="12"/>
                <w:szCs w:val="12"/>
              </w:rPr>
              <w:t> </w:t>
            </w:r>
            <w:r w:rsidRPr="008D6197">
              <w:rPr>
                <w:rFonts w:ascii="GHEA Grapalat" w:hAnsi="GHEA Grapalat"/>
                <w:sz w:val="12"/>
                <w:szCs w:val="12"/>
              </w:rPr>
              <w:t>клиента</w:t>
            </w:r>
            <w:r w:rsidRPr="008D6197">
              <w:rPr>
                <w:rFonts w:ascii="Calibri" w:hAnsi="Calibri" w:cs="Calibri"/>
                <w:sz w:val="12"/>
                <w:szCs w:val="12"/>
              </w:rPr>
              <w:t> </w:t>
            </w:r>
            <w:r w:rsidRPr="008D6197">
              <w:rPr>
                <w:rFonts w:ascii="GHEA Grapalat" w:hAnsi="GHEA Grapalat"/>
                <w:sz w:val="12"/>
                <w:szCs w:val="12"/>
              </w:rPr>
              <w:t>.</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13</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15821200</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печенье</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Молоко, сахар, влажность: 3-10%, содержание сахара: 20-27%, содержание жира: 3-30%, местного производства.</w:t>
            </w:r>
            <w:r w:rsidRPr="008D6197">
              <w:rPr>
                <w:rFonts w:ascii="Calibri" w:hAnsi="Calibri" w:cs="Calibri"/>
                <w:sz w:val="16"/>
                <w:szCs w:val="16"/>
              </w:rPr>
              <w:t> </w:t>
            </w:r>
            <w:r w:rsidRPr="008D6197">
              <w:rPr>
                <w:rFonts w:ascii="GHEA Grapalat" w:hAnsi="GHEA Grapalat"/>
                <w:sz w:val="16"/>
                <w:szCs w:val="16"/>
              </w:rPr>
              <w:t>Безопасность в соответствии с 2-III-4.9-01-2010 гигиеническими нормами и маркировкой - Статья 8 Закона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rPr>
                <w:lang w:val="en-US" w:eastAsia="en-US" w:bidi="ar-SA"/>
              </w:rPr>
            </w:pPr>
            <w:r>
              <w:rPr>
                <w:lang w:val="en-US" w:eastAsia="en-US" w:bidi="ar-SA"/>
              </w:rPr>
              <w:t>1</w:t>
            </w:r>
            <w:r w:rsidR="008D6197" w:rsidRPr="003A7F83">
              <w:rPr>
                <w:lang w:val="en-US" w:eastAsia="en-US" w:bidi="ar-SA"/>
              </w:rPr>
              <w:t>10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b/>
                <w:bCs/>
                <w:i/>
                <w:iCs/>
                <w:sz w:val="14"/>
                <w:szCs w:val="14"/>
              </w:rPr>
              <w:t>Котайкский марз, с. Гарни, д.</w:t>
            </w:r>
            <w:r w:rsidRPr="008D6197">
              <w:rPr>
                <w:rFonts w:ascii="Calibri" w:hAnsi="Calibri" w:cs="Calibri"/>
                <w:b/>
                <w:bCs/>
                <w:i/>
                <w:iCs/>
                <w:sz w:val="14"/>
                <w:szCs w:val="14"/>
              </w:rPr>
              <w:t> </w:t>
            </w:r>
            <w:r w:rsidRPr="008D6197">
              <w:rPr>
                <w:rFonts w:ascii="GHEA Grapalat" w:hAnsi="GHEA Grapalat"/>
                <w:b/>
                <w:bCs/>
                <w:i/>
                <w:iCs/>
                <w:sz w:val="14"/>
                <w:szCs w:val="14"/>
              </w:rPr>
              <w:t>Ул. Марзпетуни</w:t>
            </w:r>
            <w:r w:rsidRPr="008D6197">
              <w:rPr>
                <w:rFonts w:ascii="Calibri" w:hAnsi="Calibri" w:cs="Calibri"/>
                <w:b/>
                <w:bCs/>
                <w:i/>
                <w:iCs/>
                <w:sz w:val="14"/>
                <w:szCs w:val="14"/>
              </w:rPr>
              <w:t> </w:t>
            </w:r>
            <w:r w:rsidRPr="008D6197">
              <w:rPr>
                <w:rFonts w:ascii="GHEA Grapalat" w:hAnsi="GHEA Grapalat"/>
                <w:b/>
                <w:bCs/>
                <w:i/>
                <w:iCs/>
                <w:sz w:val="14"/>
                <w:szCs w:val="14"/>
              </w:rPr>
              <w:t>20</w:t>
            </w:r>
          </w:p>
        </w:tc>
        <w:tc>
          <w:tcPr>
            <w:tcW w:w="80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rPr>
                <w:lang w:val="en-US" w:eastAsia="en-US" w:bidi="ar-SA"/>
              </w:rPr>
            </w:pPr>
            <w:r>
              <w:rPr>
                <w:lang w:val="en-US" w:eastAsia="en-US" w:bidi="ar-SA"/>
              </w:rPr>
              <w:t>1</w:t>
            </w:r>
            <w:r w:rsidR="008D6197" w:rsidRPr="003A7F83">
              <w:rPr>
                <w:lang w:val="en-US" w:eastAsia="en-US" w:bidi="ar-SA"/>
              </w:rPr>
              <w:t>10</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w:t>
            </w:r>
            <w:r w:rsidRPr="008D6197">
              <w:rPr>
                <w:rFonts w:ascii="Calibri" w:hAnsi="Calibri" w:cs="Calibri"/>
                <w:sz w:val="12"/>
                <w:szCs w:val="12"/>
              </w:rPr>
              <w:t> </w:t>
            </w:r>
            <w:r w:rsidRPr="008D6197">
              <w:rPr>
                <w:rFonts w:ascii="GHEA Grapalat" w:hAnsi="GHEA Grapalat"/>
                <w:sz w:val="12"/>
                <w:szCs w:val="12"/>
              </w:rPr>
              <w:t>течение 2 рабочих дней после получения</w:t>
            </w:r>
            <w:r w:rsidRPr="008D6197">
              <w:rPr>
                <w:rFonts w:ascii="Calibri" w:hAnsi="Calibri" w:cs="Calibri"/>
                <w:sz w:val="12"/>
                <w:szCs w:val="12"/>
              </w:rPr>
              <w:t> </w:t>
            </w:r>
            <w:r w:rsidRPr="008D6197">
              <w:rPr>
                <w:rFonts w:ascii="GHEA Grapalat" w:hAnsi="GHEA Grapalat"/>
                <w:sz w:val="12"/>
                <w:szCs w:val="12"/>
              </w:rPr>
              <w:t>заказа</w:t>
            </w:r>
            <w:r w:rsidRPr="008D6197">
              <w:rPr>
                <w:rFonts w:ascii="Calibri" w:hAnsi="Calibri" w:cs="Calibri"/>
                <w:sz w:val="12"/>
                <w:szCs w:val="12"/>
              </w:rPr>
              <w:t> </w:t>
            </w:r>
            <w:r w:rsidRPr="008D6197">
              <w:rPr>
                <w:rFonts w:ascii="GHEA Grapalat" w:hAnsi="GHEA Grapalat"/>
                <w:sz w:val="12"/>
                <w:szCs w:val="12"/>
              </w:rPr>
              <w:t>от</w:t>
            </w:r>
            <w:r w:rsidRPr="008D6197">
              <w:rPr>
                <w:rFonts w:ascii="Calibri" w:hAnsi="Calibri" w:cs="Calibri"/>
                <w:sz w:val="12"/>
                <w:szCs w:val="12"/>
              </w:rPr>
              <w:t> </w:t>
            </w:r>
            <w:r w:rsidRPr="008D6197">
              <w:rPr>
                <w:rFonts w:ascii="GHEA Grapalat" w:hAnsi="GHEA Grapalat"/>
                <w:sz w:val="12"/>
                <w:szCs w:val="12"/>
              </w:rPr>
              <w:t>Заказчика</w:t>
            </w:r>
            <w:r w:rsidRPr="008D6197">
              <w:rPr>
                <w:rFonts w:ascii="Calibri" w:hAnsi="Calibri" w:cs="Calibri"/>
                <w:sz w:val="12"/>
                <w:szCs w:val="12"/>
              </w:rPr>
              <w:t> </w:t>
            </w:r>
            <w:r w:rsidRPr="008D6197">
              <w:rPr>
                <w:rFonts w:ascii="GHEA Grapalat" w:hAnsi="GHEA Grapalat"/>
                <w:sz w:val="12"/>
                <w:szCs w:val="12"/>
              </w:rPr>
              <w:t>.</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14</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15331167</w:t>
            </w:r>
          </w:p>
          <w:p w:rsidR="008D6197" w:rsidRPr="008D6197" w:rsidRDefault="008D6197" w:rsidP="008D6197">
            <w:pPr>
              <w:pStyle w:val="NormalWeb"/>
              <w:spacing w:before="0" w:beforeAutospacing="0" w:after="0" w:afterAutospacing="0"/>
              <w:jc w:val="center"/>
            </w:pPr>
            <w:r w:rsidRPr="008D6197">
              <w:t> </w:t>
            </w:r>
          </w:p>
        </w:tc>
        <w:tc>
          <w:tcPr>
            <w:tcW w:w="1980"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Зеленый </w:t>
            </w:r>
            <w:r w:rsidRPr="008D6197">
              <w:t>,  </w:t>
            </w:r>
            <w:r w:rsidRPr="008D6197">
              <w:rPr>
                <w:rFonts w:ascii="Sylfaen" w:hAnsi="Sylfaen"/>
              </w:rPr>
              <w:t>смешанный</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Зелень</w:t>
            </w:r>
            <w:r w:rsidRPr="008D6197">
              <w:rPr>
                <w:rFonts w:ascii="Calibri" w:hAnsi="Calibri" w:cs="Calibri"/>
                <w:sz w:val="16"/>
                <w:szCs w:val="16"/>
              </w:rPr>
              <w:t> </w:t>
            </w:r>
            <w:r w:rsidRPr="008D6197">
              <w:rPr>
                <w:rFonts w:ascii="GHEA Grapalat" w:hAnsi="GHEA Grapalat"/>
                <w:sz w:val="16"/>
                <w:szCs w:val="16"/>
              </w:rPr>
              <w:t>различные</w:t>
            </w:r>
            <w:r w:rsidRPr="008D6197">
              <w:rPr>
                <w:rFonts w:ascii="Calibri" w:hAnsi="Calibri" w:cs="Calibri"/>
                <w:sz w:val="16"/>
                <w:szCs w:val="16"/>
              </w:rPr>
              <w:t> </w:t>
            </w:r>
            <w:r w:rsidRPr="008D6197">
              <w:rPr>
                <w:rFonts w:ascii="GHEA Grapalat" w:hAnsi="GHEA Grapalat"/>
                <w:sz w:val="16"/>
                <w:szCs w:val="16"/>
              </w:rPr>
              <w:t>типы</w:t>
            </w:r>
            <w:r w:rsidRPr="008D6197">
              <w:rPr>
                <w:rFonts w:ascii="Calibri" w:hAnsi="Calibri" w:cs="Calibri"/>
                <w:sz w:val="16"/>
                <w:szCs w:val="16"/>
              </w:rPr>
              <w:t> </w:t>
            </w:r>
            <w:r w:rsidRPr="008D6197">
              <w:rPr>
                <w:rFonts w:ascii="GHEA Grapalat" w:hAnsi="GHEA Grapalat"/>
                <w:sz w:val="16"/>
                <w:szCs w:val="16"/>
              </w:rPr>
              <w:t>,</w:t>
            </w:r>
            <w:r w:rsidRPr="008D6197">
              <w:rPr>
                <w:rFonts w:ascii="Calibri" w:hAnsi="Calibri" w:cs="Calibri"/>
                <w:sz w:val="16"/>
                <w:szCs w:val="16"/>
              </w:rPr>
              <w:t> </w:t>
            </w:r>
            <w:r w:rsidRPr="008D6197">
              <w:rPr>
                <w:rFonts w:ascii="GHEA Grapalat" w:hAnsi="GHEA Grapalat"/>
                <w:sz w:val="16"/>
                <w:szCs w:val="16"/>
              </w:rPr>
              <w:t>безопасность</w:t>
            </w:r>
            <w:r w:rsidRPr="008D6197">
              <w:rPr>
                <w:rFonts w:ascii="Calibri" w:hAnsi="Calibri" w:cs="Calibri"/>
                <w:sz w:val="16"/>
                <w:szCs w:val="16"/>
              </w:rPr>
              <w:t> </w:t>
            </w:r>
            <w:r w:rsidRPr="008D6197">
              <w:rPr>
                <w:rFonts w:ascii="GHEA Grapalat" w:hAnsi="GHEA Grapalat"/>
                <w:sz w:val="16"/>
                <w:szCs w:val="16"/>
              </w:rPr>
              <w:t>,</w:t>
            </w:r>
            <w:r w:rsidRPr="008D6197">
              <w:rPr>
                <w:rFonts w:ascii="Calibri" w:hAnsi="Calibri" w:cs="Calibri"/>
                <w:sz w:val="16"/>
                <w:szCs w:val="16"/>
              </w:rPr>
              <w:t> </w:t>
            </w:r>
            <w:r w:rsidRPr="008D6197">
              <w:rPr>
                <w:rFonts w:ascii="GHEA Grapalat" w:hAnsi="GHEA Grapalat"/>
                <w:sz w:val="16"/>
                <w:szCs w:val="16"/>
              </w:rPr>
              <w:t>N 2-III-4,9-01-2003 (</w:t>
            </w:r>
            <w:r w:rsidRPr="008D6197">
              <w:rPr>
                <w:rFonts w:ascii="Calibri" w:hAnsi="Calibri" w:cs="Calibri"/>
                <w:sz w:val="16"/>
                <w:szCs w:val="16"/>
              </w:rPr>
              <w:t> </w:t>
            </w:r>
            <w:r w:rsidRPr="008D6197">
              <w:rPr>
                <w:rFonts w:ascii="GHEA Grapalat" w:hAnsi="GHEA Grapalat"/>
                <w:sz w:val="16"/>
                <w:szCs w:val="16"/>
              </w:rPr>
              <w:t>Россия</w:t>
            </w:r>
            <w:r w:rsidRPr="008D6197">
              <w:rPr>
                <w:rFonts w:ascii="Calibri" w:hAnsi="Calibri" w:cs="Calibri"/>
                <w:sz w:val="16"/>
                <w:szCs w:val="16"/>
              </w:rPr>
              <w:t> </w:t>
            </w:r>
            <w:r w:rsidRPr="008D6197">
              <w:rPr>
                <w:rFonts w:ascii="GHEA Grapalat" w:hAnsi="GHEA Grapalat"/>
                <w:sz w:val="16"/>
                <w:szCs w:val="16"/>
              </w:rPr>
              <w:t>Сан</w:t>
            </w:r>
            <w:r w:rsidRPr="008D6197">
              <w:rPr>
                <w:rFonts w:ascii="Calibri" w:hAnsi="Calibri" w:cs="Calibri"/>
                <w:sz w:val="16"/>
                <w:szCs w:val="16"/>
              </w:rPr>
              <w:t> </w:t>
            </w:r>
            <w:r w:rsidRPr="008D6197">
              <w:rPr>
                <w:rFonts w:ascii="GHEA Grapalat" w:hAnsi="GHEA Grapalat"/>
                <w:sz w:val="16"/>
                <w:szCs w:val="16"/>
              </w:rPr>
              <w:t>Пина</w:t>
            </w:r>
            <w:r w:rsidRPr="008D6197">
              <w:rPr>
                <w:rFonts w:ascii="Calibri" w:hAnsi="Calibri" w:cs="Calibri"/>
                <w:sz w:val="16"/>
                <w:szCs w:val="16"/>
              </w:rPr>
              <w:t> </w:t>
            </w:r>
            <w:r w:rsidRPr="008D6197">
              <w:rPr>
                <w:rFonts w:ascii="GHEA Grapalat" w:hAnsi="GHEA Grapalat"/>
                <w:sz w:val="16"/>
                <w:szCs w:val="16"/>
              </w:rPr>
              <w:t>2,3,2-1078-01)</w:t>
            </w:r>
            <w:r w:rsidRPr="008D6197">
              <w:rPr>
                <w:rFonts w:ascii="Calibri" w:hAnsi="Calibri" w:cs="Calibri"/>
                <w:sz w:val="16"/>
                <w:szCs w:val="16"/>
              </w:rPr>
              <w:t> </w:t>
            </w:r>
            <w:r w:rsidRPr="008D6197">
              <w:rPr>
                <w:rFonts w:ascii="GHEA Grapalat" w:hAnsi="GHEA Grapalat"/>
                <w:sz w:val="16"/>
                <w:szCs w:val="16"/>
              </w:rPr>
              <w:t>санитарно-эпидемиологические</w:t>
            </w:r>
            <w:r w:rsidRPr="008D6197">
              <w:rPr>
                <w:rFonts w:ascii="Calibri" w:hAnsi="Calibri" w:cs="Calibri"/>
                <w:sz w:val="16"/>
                <w:szCs w:val="16"/>
              </w:rPr>
              <w:t> </w:t>
            </w:r>
            <w:r w:rsidRPr="008D6197">
              <w:rPr>
                <w:rFonts w:ascii="GHEA Grapalat" w:hAnsi="GHEA Grapalat"/>
                <w:sz w:val="16"/>
                <w:szCs w:val="16"/>
              </w:rPr>
              <w:t>правила</w:t>
            </w:r>
            <w:r w:rsidRPr="008D6197">
              <w:rPr>
                <w:rFonts w:ascii="Calibri" w:hAnsi="Calibri" w:cs="Calibri"/>
                <w:sz w:val="16"/>
                <w:szCs w:val="16"/>
              </w:rPr>
              <w:t> </w:t>
            </w:r>
            <w:r w:rsidRPr="008D6197">
              <w:rPr>
                <w:rFonts w:ascii="GHEA Grapalat" w:hAnsi="GHEA Grapalat"/>
                <w:sz w:val="16"/>
                <w:szCs w:val="16"/>
              </w:rPr>
              <w:t>и</w:t>
            </w:r>
            <w:r w:rsidRPr="008D6197">
              <w:rPr>
                <w:rFonts w:ascii="Calibri" w:hAnsi="Calibri" w:cs="Calibri"/>
                <w:sz w:val="16"/>
                <w:szCs w:val="16"/>
              </w:rPr>
              <w:t> </w:t>
            </w:r>
            <w:r w:rsidRPr="008D6197">
              <w:rPr>
                <w:rFonts w:ascii="GHEA Grapalat" w:hAnsi="GHEA Grapalat"/>
                <w:sz w:val="16"/>
                <w:szCs w:val="16"/>
              </w:rPr>
              <w:t>нормы</w:t>
            </w:r>
            <w:r w:rsidRPr="008D6197">
              <w:rPr>
                <w:rFonts w:ascii="Calibri" w:hAnsi="Calibri" w:cs="Calibri"/>
                <w:sz w:val="16"/>
                <w:szCs w:val="16"/>
              </w:rPr>
              <w:t> </w:t>
            </w:r>
            <w:r w:rsidRPr="008D6197">
              <w:rPr>
                <w:rFonts w:ascii="GHEA Grapalat" w:hAnsi="GHEA Grapalat"/>
                <w:sz w:val="16"/>
                <w:szCs w:val="16"/>
              </w:rPr>
              <w:t>и</w:t>
            </w:r>
            <w:r w:rsidRPr="008D6197">
              <w:rPr>
                <w:rFonts w:ascii="Calibri" w:hAnsi="Calibri" w:cs="Calibri"/>
                <w:sz w:val="16"/>
                <w:szCs w:val="16"/>
              </w:rPr>
              <w:t> </w:t>
            </w:r>
            <w:r w:rsidRPr="008D6197">
              <w:rPr>
                <w:rFonts w:ascii="GHEA Grapalat" w:hAnsi="GHEA Grapalat"/>
                <w:sz w:val="16"/>
                <w:szCs w:val="16"/>
              </w:rPr>
              <w:t>продовольственной</w:t>
            </w:r>
            <w:r w:rsidRPr="008D6197">
              <w:rPr>
                <w:rFonts w:ascii="Calibri" w:hAnsi="Calibri" w:cs="Calibri"/>
                <w:sz w:val="16"/>
                <w:szCs w:val="16"/>
              </w:rPr>
              <w:t> </w:t>
            </w:r>
            <w:r w:rsidRPr="008D6197">
              <w:rPr>
                <w:rFonts w:ascii="GHEA Grapalat" w:hAnsi="GHEA Grapalat"/>
                <w:sz w:val="16"/>
                <w:szCs w:val="16"/>
              </w:rPr>
              <w:t>безопасности</w:t>
            </w:r>
            <w:r w:rsidRPr="008D6197">
              <w:rPr>
                <w:rFonts w:ascii="Calibri" w:hAnsi="Calibri" w:cs="Calibri"/>
                <w:sz w:val="16"/>
                <w:szCs w:val="16"/>
              </w:rPr>
              <w:t> </w:t>
            </w:r>
            <w:r w:rsidRPr="008D6197">
              <w:rPr>
                <w:rFonts w:ascii="GHEA Grapalat" w:hAnsi="GHEA Grapalat"/>
                <w:sz w:val="16"/>
                <w:szCs w:val="16"/>
              </w:rPr>
              <w:t>в</w:t>
            </w:r>
            <w:r w:rsidRPr="008D6197">
              <w:rPr>
                <w:rFonts w:ascii="Calibri" w:hAnsi="Calibri" w:cs="Calibri"/>
                <w:sz w:val="16"/>
                <w:szCs w:val="16"/>
              </w:rPr>
              <w:t> </w:t>
            </w:r>
            <w:r w:rsidRPr="008D6197">
              <w:rPr>
                <w:rFonts w:ascii="GHEA Grapalat" w:hAnsi="GHEA Grapalat"/>
                <w:sz w:val="16"/>
                <w:szCs w:val="16"/>
              </w:rPr>
              <w:t>с</w:t>
            </w:r>
            <w:r w:rsidRPr="008D6197">
              <w:rPr>
                <w:rFonts w:ascii="Calibri" w:hAnsi="Calibri" w:cs="Calibri"/>
                <w:sz w:val="16"/>
                <w:szCs w:val="16"/>
              </w:rPr>
              <w:t> </w:t>
            </w:r>
            <w:r w:rsidRPr="008D6197">
              <w:rPr>
                <w:rFonts w:ascii="GHEA Grapalat" w:hAnsi="GHEA Grapalat"/>
                <w:sz w:val="16"/>
                <w:szCs w:val="16"/>
              </w:rPr>
              <w:t>Законом</w:t>
            </w:r>
            <w:r w:rsidRPr="008D6197">
              <w:rPr>
                <w:rFonts w:ascii="Calibri" w:hAnsi="Calibri" w:cs="Calibri"/>
                <w:sz w:val="16"/>
                <w:szCs w:val="16"/>
              </w:rPr>
              <w:t> </w:t>
            </w:r>
            <w:r w:rsidRPr="008D6197">
              <w:rPr>
                <w:rFonts w:ascii="GHEA Grapalat" w:hAnsi="GHEA Grapalat"/>
                <w:sz w:val="16"/>
                <w:szCs w:val="16"/>
              </w:rPr>
              <w:t>от 9 -</w:t>
            </w:r>
            <w:r w:rsidRPr="008D6197">
              <w:rPr>
                <w:rFonts w:ascii="Calibri" w:hAnsi="Calibri" w:cs="Calibri"/>
                <w:sz w:val="16"/>
                <w:szCs w:val="16"/>
              </w:rPr>
              <w:t> </w:t>
            </w:r>
            <w:r w:rsidRPr="008D6197">
              <w:rPr>
                <w:rFonts w:ascii="GHEA Grapalat" w:hAnsi="GHEA Grapalat"/>
                <w:sz w:val="16"/>
                <w:szCs w:val="16"/>
              </w:rPr>
              <w:t>й</w:t>
            </w:r>
            <w:r w:rsidRPr="008D6197">
              <w:rPr>
                <w:rFonts w:ascii="Calibri" w:hAnsi="Calibri" w:cs="Calibri"/>
                <w:sz w:val="16"/>
                <w:szCs w:val="16"/>
              </w:rPr>
              <w:t> </w:t>
            </w:r>
            <w:r w:rsidRPr="008D6197">
              <w:rPr>
                <w:rFonts w:ascii="GHEA Grapalat" w:hAnsi="GHEA Grapalat"/>
                <w:sz w:val="16"/>
                <w:szCs w:val="16"/>
              </w:rPr>
              <w:t>статьи</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соединение</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lang w:val="en-US" w:eastAsia="en-US" w:bidi="ar-SA"/>
              </w:rPr>
              <w:t>220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Котайкский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lang w:val="en-US" w:eastAsia="en-US" w:bidi="ar-SA"/>
              </w:rPr>
              <w:t>220</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15</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t>15331154</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тромб</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6"/>
                <w:szCs w:val="16"/>
              </w:rPr>
              <w:t>Сушеный, очищенный, желтый или зеленый.</w:t>
            </w:r>
            <w:r w:rsidRPr="008D6197">
              <w:rPr>
                <w:rFonts w:ascii="Calibri" w:hAnsi="Calibri" w:cs="Calibri"/>
                <w:sz w:val="16"/>
                <w:szCs w:val="16"/>
              </w:rPr>
              <w:t> </w:t>
            </w:r>
            <w:r w:rsidRPr="008D6197">
              <w:rPr>
                <w:rFonts w:ascii="GHEA Grapalat" w:hAnsi="GHEA Grapalat"/>
                <w:sz w:val="16"/>
                <w:szCs w:val="16"/>
              </w:rPr>
              <w:t>Безопасность: статья 2 гигиенических норм N 2-III-4.9-01-2010 и Закон РА «О безопасности пищевых продуктов».</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rPr>
              <w:t>килограмм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lang w:val="en-US" w:eastAsia="en-US" w:bidi="ar-SA"/>
              </w:rPr>
              <w:t>185</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8D6197">
            <w:pPr>
              <w:pStyle w:val="NormalWeb"/>
              <w:spacing w:before="0" w:beforeAutospacing="0" w:after="0" w:afterAutospacing="0"/>
              <w:jc w:val="center"/>
            </w:pPr>
            <w:r w:rsidRPr="003A7F83">
              <w:rPr>
                <w:rFonts w:ascii="GHEA Grapalat" w:hAnsi="GHEA Grapalat"/>
                <w:b/>
                <w:bCs/>
                <w:i/>
                <w:iCs/>
                <w:sz w:val="14"/>
                <w:szCs w:val="14"/>
              </w:rPr>
              <w:t>Котайкский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3A7F83" w:rsidP="008D6197">
            <w:pPr>
              <w:pStyle w:val="NormalWeb"/>
              <w:spacing w:before="0" w:beforeAutospacing="0" w:after="0" w:afterAutospacing="0"/>
              <w:jc w:val="center"/>
            </w:pPr>
            <w:r w:rsidRPr="003A7F83">
              <w:rPr>
                <w:lang w:val="en-US" w:eastAsia="en-US" w:bidi="ar-SA"/>
              </w:rPr>
              <w:t>185</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С даты вступления в силу Договора до 25.12.2020 ... Срок поставки первого этапа устанавливается не менее 20 календарных дней (если поставщик не согласен доставить раньше) / для других этапов поставки, каждый в течение 2</w:t>
            </w:r>
            <w:r w:rsidRPr="008D6197">
              <w:rPr>
                <w:rFonts w:ascii="Calibri" w:hAnsi="Calibri" w:cs="Calibri"/>
                <w:sz w:val="12"/>
                <w:szCs w:val="12"/>
              </w:rPr>
              <w:t> </w:t>
            </w:r>
            <w:r w:rsidRPr="008D6197">
              <w:rPr>
                <w:rFonts w:ascii="GHEA Grapalat" w:hAnsi="GHEA Grapalat"/>
                <w:sz w:val="12"/>
                <w:szCs w:val="12"/>
              </w:rPr>
              <w:t>рабочих дней</w:t>
            </w:r>
            <w:r w:rsidRPr="008D6197">
              <w:rPr>
                <w:rFonts w:ascii="Calibri" w:hAnsi="Calibri" w:cs="Calibri"/>
                <w:sz w:val="12"/>
                <w:szCs w:val="12"/>
              </w:rPr>
              <w:t> </w:t>
            </w:r>
            <w:r w:rsidRPr="008D6197">
              <w:rPr>
                <w:rFonts w:ascii="GHEA Grapalat" w:hAnsi="GHEA Grapalat"/>
                <w:sz w:val="12"/>
                <w:szCs w:val="12"/>
              </w:rPr>
              <w:t>после получения заказа от Заказчика</w:t>
            </w:r>
            <w:r w:rsidRPr="008D6197">
              <w:rPr>
                <w:rFonts w:ascii="Calibri" w:hAnsi="Calibri" w:cs="Calibri"/>
                <w:sz w:val="12"/>
                <w:szCs w:val="12"/>
              </w:rPr>
              <w:t> </w:t>
            </w:r>
            <w:r w:rsidRPr="008D6197">
              <w:rPr>
                <w:rFonts w:ascii="GHEA Grapalat" w:hAnsi="GHEA Grapalat"/>
                <w:sz w:val="12"/>
                <w:szCs w:val="12"/>
              </w:rPr>
              <w:t>.</w:t>
            </w:r>
          </w:p>
        </w:tc>
      </w:tr>
      <w:tr w:rsidR="008D6197" w:rsidTr="008D6197">
        <w:tc>
          <w:tcPr>
            <w:tcW w:w="6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lang w:val="en-US"/>
              </w:rPr>
            </w:pPr>
            <w:r w:rsidRPr="008D6197">
              <w:rPr>
                <w:rFonts w:ascii="GHEA Grapalat" w:hAnsi="GHEA Grapalat"/>
                <w:sz w:val="20"/>
                <w:szCs w:val="20"/>
                <w:lang w:val="en-US"/>
              </w:rPr>
              <w:t>16</w:t>
            </w:r>
          </w:p>
        </w:tc>
        <w:tc>
          <w:tcPr>
            <w:tcW w:w="130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2"/>
                <w:szCs w:val="22"/>
              </w:rPr>
              <w:t>15111120</w:t>
            </w:r>
          </w:p>
          <w:p w:rsidR="008D6197" w:rsidRPr="008D6197" w:rsidRDefault="008D6197" w:rsidP="008D6197">
            <w:pPr>
              <w:pStyle w:val="NormalWeb"/>
              <w:spacing w:before="0" w:beforeAutospacing="0" w:after="0" w:afterAutospacing="0"/>
              <w:jc w:val="center"/>
            </w:pPr>
            <w:r w:rsidRPr="008D6197">
              <w:lastRenderedPageBreak/>
              <w:t> </w:t>
            </w:r>
          </w:p>
        </w:tc>
        <w:tc>
          <w:tcPr>
            <w:tcW w:w="1980" w:type="dxa"/>
            <w:tcBorders>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rPr>
                <w:rFonts w:ascii="Sylfaen" w:hAnsi="Sylfaen"/>
              </w:rPr>
            </w:pPr>
            <w:r w:rsidRPr="008D6197">
              <w:rPr>
                <w:rFonts w:ascii="Sylfaen" w:hAnsi="Sylfaen"/>
              </w:rPr>
              <w:lastRenderedPageBreak/>
              <w:t>мягкое мясо</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4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GHEA Grapalat" w:hAnsi="GHEA Grapalat"/>
                <w:spacing w:val="-6"/>
                <w:sz w:val="16"/>
                <w:szCs w:val="16"/>
              </w:rPr>
              <w:t>Говядина по месту, пропорционально разделенная, мягкая,</w:t>
            </w:r>
            <w:r w:rsidRPr="008D6197">
              <w:rPr>
                <w:rFonts w:ascii="Calibri" w:hAnsi="Calibri" w:cs="Calibri"/>
                <w:spacing w:val="-6"/>
                <w:sz w:val="16"/>
                <w:szCs w:val="16"/>
              </w:rPr>
              <w:t> </w:t>
            </w:r>
            <w:r w:rsidRPr="008D6197">
              <w:rPr>
                <w:rFonts w:ascii="GHEA Grapalat" w:hAnsi="GHEA Grapalat"/>
                <w:spacing w:val="-6"/>
                <w:sz w:val="16"/>
                <w:szCs w:val="16"/>
              </w:rPr>
              <w:t xml:space="preserve">без костей, </w:t>
            </w:r>
            <w:r w:rsidRPr="008D6197">
              <w:rPr>
                <w:rFonts w:ascii="GHEA Grapalat" w:hAnsi="GHEA Grapalat"/>
                <w:spacing w:val="-6"/>
                <w:sz w:val="16"/>
                <w:szCs w:val="16"/>
              </w:rPr>
              <w:lastRenderedPageBreak/>
              <w:t>быстрого приготовления,</w:t>
            </w:r>
            <w:r w:rsidRPr="008D6197">
              <w:rPr>
                <w:rFonts w:ascii="Calibri" w:hAnsi="Calibri" w:cs="Calibri"/>
                <w:spacing w:val="-6"/>
                <w:sz w:val="16"/>
                <w:szCs w:val="16"/>
              </w:rPr>
              <w:t> </w:t>
            </w:r>
            <w:r w:rsidRPr="008D6197">
              <w:rPr>
                <w:rFonts w:ascii="GHEA Grapalat" w:hAnsi="GHEA Grapalat"/>
                <w:spacing w:val="-6"/>
                <w:sz w:val="16"/>
                <w:szCs w:val="16"/>
              </w:rPr>
              <w:t>замороженная, жирная до 20%, с развитыми мышцами, хранится при температуре от 0 ° C до 4 ° C - не более 6 ч, оплодотворенная, замороженное мясо Поверхность не должна быть влажной, соотношение кости и мяса - 0% и 100%, упаковка в коробки соответственно.</w:t>
            </w:r>
            <w:r w:rsidRPr="008D6197">
              <w:rPr>
                <w:rFonts w:ascii="Calibri" w:hAnsi="Calibri" w:cs="Calibri"/>
                <w:spacing w:val="-6"/>
                <w:sz w:val="16"/>
                <w:szCs w:val="16"/>
              </w:rPr>
              <w:t> </w:t>
            </w:r>
            <w:r w:rsidRPr="008D6197">
              <w:rPr>
                <w:rFonts w:ascii="GHEA Grapalat" w:hAnsi="GHEA Grapalat"/>
                <w:spacing w:val="-6"/>
                <w:sz w:val="16"/>
                <w:szCs w:val="16"/>
              </w:rPr>
              <w:t>АСТ 342-2011.</w:t>
            </w:r>
          </w:p>
          <w:p w:rsidR="008D6197" w:rsidRPr="008D6197" w:rsidRDefault="008D6197" w:rsidP="008D6197">
            <w:pPr>
              <w:pStyle w:val="NormalWeb"/>
              <w:spacing w:before="0" w:beforeAutospacing="0" w:after="0" w:afterAutospacing="0"/>
              <w:jc w:val="center"/>
            </w:pPr>
            <w:r w:rsidRPr="008D6197">
              <w:rPr>
                <w:rFonts w:ascii="GHEA Grapalat" w:hAnsi="GHEA Grapalat"/>
                <w:spacing w:val="-6"/>
                <w:sz w:val="16"/>
                <w:szCs w:val="16"/>
              </w:rPr>
              <w:t>Правительство безопасности Республики Армения 2006</w:t>
            </w:r>
            <w:r w:rsidRPr="008D6197">
              <w:rPr>
                <w:rFonts w:ascii="Calibri" w:hAnsi="Calibri" w:cs="Calibri"/>
                <w:spacing w:val="-6"/>
                <w:sz w:val="16"/>
                <w:szCs w:val="16"/>
              </w:rPr>
              <w:t> </w:t>
            </w:r>
            <w:r w:rsidRPr="008D6197">
              <w:rPr>
                <w:rFonts w:ascii="GHEA Grapalat" w:hAnsi="GHEA Grapalat"/>
                <w:spacing w:val="-6"/>
                <w:sz w:val="16"/>
                <w:szCs w:val="16"/>
              </w:rPr>
              <w:t>Статья 9 Закона РА о мясе и техническом регулировании мяса и безопасности пищевых продуктов, принятая Указом N 1560-N от 19 октября 1915 года.</w:t>
            </w:r>
          </w:p>
          <w:p w:rsidR="008D6197" w:rsidRPr="008D6197" w:rsidRDefault="008D6197" w:rsidP="008D6197">
            <w:pPr>
              <w:pStyle w:val="NormalWeb"/>
              <w:spacing w:before="0" w:beforeAutospacing="0" w:after="0" w:afterAutospacing="0"/>
              <w:jc w:val="center"/>
            </w:pPr>
            <w:r w:rsidRPr="008D6197">
              <w:rPr>
                <w:rFonts w:ascii="GHEA Grapalat" w:hAnsi="GHEA Grapalat"/>
                <w:spacing w:val="-6"/>
                <w:sz w:val="16"/>
                <w:szCs w:val="16"/>
              </w:rPr>
              <w:t>Может быть заморожен после доставки;</w:t>
            </w:r>
          </w:p>
          <w:p w:rsidR="008D6197" w:rsidRPr="008D6197" w:rsidRDefault="008D6197" w:rsidP="008D6197">
            <w:pPr>
              <w:pStyle w:val="NormalWeb"/>
              <w:spacing w:before="0" w:beforeAutospacing="0" w:after="0" w:afterAutospacing="0"/>
              <w:jc w:val="center"/>
            </w:pPr>
            <w:r w:rsidRPr="008D6197">
              <w:rPr>
                <w:rFonts w:ascii="GHEA Grapalat" w:hAnsi="GHEA Grapalat"/>
                <w:spacing w:val="-6"/>
                <w:sz w:val="16"/>
                <w:szCs w:val="16"/>
              </w:rPr>
              <w:t>Пожалуйста, обратите внимание, что</w:t>
            </w:r>
            <w:r w:rsidRPr="008D6197">
              <w:rPr>
                <w:rFonts w:ascii="Calibri" w:hAnsi="Calibri" w:cs="Calibri"/>
                <w:spacing w:val="-6"/>
                <w:sz w:val="16"/>
                <w:szCs w:val="16"/>
              </w:rPr>
              <w:t> </w:t>
            </w:r>
            <w:r w:rsidRPr="008D6197">
              <w:rPr>
                <w:rFonts w:ascii="GHEA Grapalat" w:hAnsi="GHEA Grapalat"/>
                <w:spacing w:val="-6"/>
                <w:sz w:val="16"/>
                <w:szCs w:val="16"/>
              </w:rPr>
              <w:t>мясо,</w:t>
            </w:r>
            <w:r w:rsidRPr="008D6197">
              <w:rPr>
                <w:rFonts w:ascii="Calibri" w:hAnsi="Calibri" w:cs="Calibri"/>
                <w:spacing w:val="-6"/>
                <w:sz w:val="16"/>
                <w:szCs w:val="16"/>
              </w:rPr>
              <w:t> </w:t>
            </w:r>
            <w:r w:rsidRPr="008D6197">
              <w:rPr>
                <w:rFonts w:ascii="GHEA Grapalat" w:hAnsi="GHEA Grapalat"/>
                <w:spacing w:val="-6"/>
                <w:sz w:val="16"/>
                <w:szCs w:val="16"/>
              </w:rPr>
              <w:t>поставляемое поставщиком (ями) в детские сады,</w:t>
            </w:r>
            <w:r w:rsidRPr="008D6197">
              <w:rPr>
                <w:rFonts w:ascii="Calibri" w:hAnsi="Calibri" w:cs="Calibri"/>
                <w:spacing w:val="-6"/>
                <w:sz w:val="16"/>
                <w:szCs w:val="16"/>
              </w:rPr>
              <w:t> </w:t>
            </w:r>
            <w:r w:rsidRPr="008D6197">
              <w:rPr>
                <w:rFonts w:ascii="GHEA Grapalat" w:hAnsi="GHEA Grapalat"/>
                <w:spacing w:val="-6"/>
                <w:sz w:val="16"/>
                <w:szCs w:val="16"/>
              </w:rPr>
              <w:t>должно</w:t>
            </w:r>
            <w:r w:rsidRPr="008D6197">
              <w:rPr>
                <w:rFonts w:ascii="Calibri" w:hAnsi="Calibri" w:cs="Calibri"/>
                <w:spacing w:val="-6"/>
                <w:sz w:val="16"/>
                <w:szCs w:val="16"/>
              </w:rPr>
              <w:t> </w:t>
            </w:r>
            <w:r w:rsidRPr="008D6197">
              <w:rPr>
                <w:rFonts w:ascii="GHEA Grapalat" w:hAnsi="GHEA Grapalat"/>
                <w:spacing w:val="-6"/>
                <w:sz w:val="16"/>
                <w:szCs w:val="16"/>
              </w:rPr>
              <w:t>быть забито только на бойнях, и только</w:t>
            </w:r>
            <w:r w:rsidRPr="008D6197">
              <w:rPr>
                <w:rFonts w:ascii="Calibri" w:hAnsi="Calibri" w:cs="Calibri"/>
                <w:spacing w:val="-6"/>
                <w:sz w:val="16"/>
                <w:szCs w:val="16"/>
              </w:rPr>
              <w:t> </w:t>
            </w:r>
            <w:r w:rsidRPr="008D6197">
              <w:rPr>
                <w:rFonts w:ascii="GHEA Grapalat" w:hAnsi="GHEA Grapalat"/>
                <w:spacing w:val="-6"/>
                <w:sz w:val="16"/>
                <w:szCs w:val="16"/>
              </w:rPr>
              <w:t>компании-</w:t>
            </w:r>
            <w:r w:rsidRPr="008D6197">
              <w:rPr>
                <w:rFonts w:ascii="Calibri" w:hAnsi="Calibri" w:cs="Calibri"/>
                <w:spacing w:val="-6"/>
                <w:sz w:val="16"/>
                <w:szCs w:val="16"/>
              </w:rPr>
              <w:t> </w:t>
            </w:r>
            <w:r w:rsidRPr="008D6197">
              <w:rPr>
                <w:rFonts w:ascii="GHEA Grapalat" w:hAnsi="GHEA Grapalat"/>
                <w:spacing w:val="-6"/>
                <w:sz w:val="16"/>
                <w:szCs w:val="16"/>
              </w:rPr>
              <w:t>подрядчики,</w:t>
            </w:r>
            <w:r w:rsidRPr="008D6197">
              <w:rPr>
                <w:rFonts w:ascii="Calibri" w:hAnsi="Calibri" w:cs="Calibri"/>
                <w:spacing w:val="-6"/>
                <w:sz w:val="16"/>
                <w:szCs w:val="16"/>
              </w:rPr>
              <w:t> </w:t>
            </w:r>
            <w:r w:rsidRPr="008D6197">
              <w:rPr>
                <w:rFonts w:ascii="GHEA Grapalat" w:hAnsi="GHEA Grapalat"/>
                <w:spacing w:val="-6"/>
                <w:sz w:val="16"/>
                <w:szCs w:val="16"/>
              </w:rPr>
              <w:t>зарегистрированные в бойне, зарегистрированной в Инспекции безопасности пищевых продуктов при правительстве РА, могут представить ценовое предложение</w:t>
            </w:r>
            <w:r w:rsidRPr="008D6197">
              <w:rPr>
                <w:rFonts w:ascii="Calibri" w:hAnsi="Calibri" w:cs="Calibri"/>
                <w:spacing w:val="-6"/>
                <w:sz w:val="16"/>
                <w:szCs w:val="16"/>
              </w:rPr>
              <w:t> </w:t>
            </w:r>
            <w:r w:rsidRPr="008D6197">
              <w:rPr>
                <w:rFonts w:ascii="GHEA Grapalat" w:hAnsi="GHEA Grapalat"/>
                <w:spacing w:val="-6"/>
                <w:sz w:val="16"/>
                <w:szCs w:val="16"/>
              </w:rPr>
              <w:t>.</w:t>
            </w:r>
            <w:r w:rsidRPr="008D6197">
              <w:rPr>
                <w:rFonts w:ascii="Calibri" w:hAnsi="Calibri" w:cs="Calibri"/>
                <w:spacing w:val="-6"/>
                <w:sz w:val="16"/>
                <w:szCs w:val="16"/>
              </w:rPr>
              <w:t> </w:t>
            </w:r>
            <w:r w:rsidRPr="008D6197">
              <w:rPr>
                <w:rFonts w:ascii="GHEA Grapalat" w:hAnsi="GHEA Grapalat"/>
                <w:spacing w:val="-6"/>
                <w:sz w:val="16"/>
                <w:szCs w:val="16"/>
              </w:rPr>
              <w:t>Участники, занявшие 1-е место, также должны предоставить копию договора с квалификационными документами на вышеуказанные части.</w:t>
            </w:r>
          </w:p>
          <w:p w:rsidR="008D6197" w:rsidRPr="008D6197" w:rsidRDefault="008D6197" w:rsidP="008D6197">
            <w:pPr>
              <w:pStyle w:val="NormalWeb"/>
              <w:spacing w:before="0" w:beforeAutospacing="0" w:after="0" w:afterAutospacing="0"/>
              <w:jc w:val="center"/>
            </w:pPr>
            <w:r w:rsidRPr="008D6197">
              <w:rPr>
                <w:rFonts w:ascii="GHEA Grapalat" w:hAnsi="GHEA Grapalat"/>
                <w:spacing w:val="-6"/>
                <w:sz w:val="16"/>
                <w:szCs w:val="16"/>
              </w:rPr>
              <w:t>Обратите внимание, что поставки должны осуществляться с помощью транспортных средств, предназначенных для перевозки пищевых продуктов, которые в соответствии с Приказом № 85-N приказа начальника Государственной службы безопасности пищевых продуктов Министерства пищевых продуктов 2017 года о порядке предоставления санитарного паспорта для перевозки продуктов питания и примерного санитарного паспорта В соответствии с утвержденным графиком они должны иметь санитарные паспорта.</w:t>
            </w:r>
          </w:p>
        </w:tc>
        <w:tc>
          <w:tcPr>
            <w:tcW w:w="6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8D6197" w:rsidRDefault="008D6197" w:rsidP="008D6197">
            <w:pPr>
              <w:pStyle w:val="NormalWeb"/>
              <w:spacing w:before="0" w:beforeAutospacing="0" w:after="0" w:afterAutospacing="0"/>
              <w:jc w:val="center"/>
            </w:pPr>
            <w:r w:rsidRPr="008D6197">
              <w:rPr>
                <w:rFonts w:ascii="Sylfaen" w:hAnsi="Sylfaen"/>
                <w:sz w:val="18"/>
                <w:szCs w:val="18"/>
              </w:rPr>
              <w:lastRenderedPageBreak/>
              <w:t>кило</w:t>
            </w:r>
            <w:r w:rsidRPr="008D6197">
              <w:rPr>
                <w:rFonts w:ascii="Sylfaen" w:hAnsi="Sylfaen"/>
                <w:sz w:val="18"/>
                <w:szCs w:val="18"/>
              </w:rPr>
              <w:lastRenderedPageBreak/>
              <w:t>грамм</w:t>
            </w:r>
          </w:p>
        </w:tc>
        <w:tc>
          <w:tcPr>
            <w:tcW w:w="4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lastRenderedPageBreak/>
              <w:t> </w:t>
            </w:r>
          </w:p>
        </w:tc>
        <w:tc>
          <w:tcPr>
            <w:tcW w:w="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Calibri" w:hAnsi="Calibri" w:cs="Calibri"/>
                <w:sz w:val="20"/>
                <w:szCs w:val="20"/>
              </w:rPr>
              <w:t> </w:t>
            </w:r>
          </w:p>
        </w:tc>
        <w:tc>
          <w:tcPr>
            <w:tcW w:w="714" w:type="dxa"/>
            <w:tcBorders>
              <w:bottom w:val="single" w:sz="6" w:space="0" w:color="000000"/>
              <w:right w:val="single" w:sz="6" w:space="0" w:color="000000"/>
            </w:tcBorders>
            <w:tcMar>
              <w:top w:w="0" w:type="dxa"/>
              <w:left w:w="108" w:type="dxa"/>
              <w:bottom w:w="0" w:type="dxa"/>
              <w:right w:w="108" w:type="dxa"/>
            </w:tcMar>
            <w:vAlign w:val="bottom"/>
            <w:hideMark/>
          </w:tcPr>
          <w:p w:rsidR="008D6197" w:rsidRPr="00726DBF" w:rsidRDefault="003A7F83" w:rsidP="003A7F83">
            <w:pPr>
              <w:pStyle w:val="NormalWeb"/>
              <w:spacing w:before="0" w:beforeAutospacing="0" w:after="0" w:afterAutospacing="0"/>
              <w:jc w:val="center"/>
              <w:rPr>
                <w:lang w:val="en-US" w:eastAsia="en-US" w:bidi="ar-SA"/>
              </w:rPr>
            </w:pPr>
            <w:r w:rsidRPr="00726DBF">
              <w:rPr>
                <w:lang w:val="en-US" w:eastAsia="en-US" w:bidi="ar-SA"/>
              </w:rPr>
              <w:t>330</w:t>
            </w:r>
          </w:p>
        </w:tc>
        <w:tc>
          <w:tcPr>
            <w:tcW w:w="6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D6197" w:rsidRPr="003A7F83" w:rsidRDefault="008D6197" w:rsidP="003A7F83">
            <w:pPr>
              <w:pStyle w:val="NormalWeb"/>
              <w:spacing w:before="0" w:beforeAutospacing="0" w:after="0" w:afterAutospacing="0"/>
              <w:jc w:val="center"/>
            </w:pPr>
            <w:r w:rsidRPr="003A7F83">
              <w:rPr>
                <w:rFonts w:ascii="GHEA Grapalat" w:hAnsi="GHEA Grapalat"/>
                <w:b/>
                <w:bCs/>
                <w:i/>
                <w:iCs/>
                <w:sz w:val="14"/>
                <w:szCs w:val="14"/>
              </w:rPr>
              <w:t>Котайкски</w:t>
            </w:r>
            <w:r w:rsidRPr="003A7F83">
              <w:rPr>
                <w:rFonts w:ascii="GHEA Grapalat" w:hAnsi="GHEA Grapalat"/>
                <w:b/>
                <w:bCs/>
                <w:i/>
                <w:iCs/>
                <w:sz w:val="14"/>
                <w:szCs w:val="14"/>
              </w:rPr>
              <w:lastRenderedPageBreak/>
              <w:t>й марз, с. Гарни, д.</w:t>
            </w:r>
            <w:r w:rsidRPr="003A7F83">
              <w:rPr>
                <w:rFonts w:ascii="Calibri" w:hAnsi="Calibri" w:cs="Calibri"/>
                <w:b/>
                <w:bCs/>
                <w:i/>
                <w:iCs/>
                <w:sz w:val="14"/>
                <w:szCs w:val="14"/>
              </w:rPr>
              <w:t> </w:t>
            </w:r>
            <w:r w:rsidRPr="003A7F83">
              <w:rPr>
                <w:rFonts w:ascii="GHEA Grapalat" w:hAnsi="GHEA Grapalat"/>
                <w:b/>
                <w:bCs/>
                <w:i/>
                <w:iCs/>
                <w:sz w:val="14"/>
                <w:szCs w:val="14"/>
              </w:rPr>
              <w:t>Ул. Марзпетуни</w:t>
            </w:r>
            <w:r w:rsidRPr="003A7F83">
              <w:rPr>
                <w:rFonts w:ascii="Calibri" w:hAnsi="Calibri" w:cs="Calibri"/>
                <w:b/>
                <w:bCs/>
                <w:i/>
                <w:iCs/>
                <w:sz w:val="14"/>
                <w:szCs w:val="14"/>
              </w:rPr>
              <w:t> </w:t>
            </w:r>
            <w:r w:rsidRPr="003A7F83">
              <w:rPr>
                <w:rFonts w:ascii="GHEA Grapalat" w:hAnsi="GHEA Grapalat"/>
                <w:b/>
                <w:bCs/>
                <w:i/>
                <w:iCs/>
                <w:sz w:val="14"/>
                <w:szCs w:val="14"/>
              </w:rPr>
              <w:t>20</w:t>
            </w:r>
          </w:p>
        </w:tc>
        <w:tc>
          <w:tcPr>
            <w:tcW w:w="800" w:type="dxa"/>
            <w:tcBorders>
              <w:bottom w:val="single" w:sz="6" w:space="0" w:color="000000"/>
              <w:right w:val="single" w:sz="6" w:space="0" w:color="000000"/>
            </w:tcBorders>
            <w:tcMar>
              <w:top w:w="0" w:type="dxa"/>
              <w:left w:w="108" w:type="dxa"/>
              <w:bottom w:w="0" w:type="dxa"/>
              <w:right w:w="108" w:type="dxa"/>
            </w:tcMar>
            <w:vAlign w:val="bottom"/>
            <w:hideMark/>
          </w:tcPr>
          <w:p w:rsidR="008D6197" w:rsidRPr="00726DBF" w:rsidRDefault="003A7F83" w:rsidP="003A7F83">
            <w:pPr>
              <w:pStyle w:val="NormalWeb"/>
              <w:spacing w:before="0" w:beforeAutospacing="0" w:after="0" w:afterAutospacing="0"/>
              <w:jc w:val="center"/>
              <w:rPr>
                <w:lang w:val="en-US" w:eastAsia="en-US" w:bidi="ar-SA"/>
              </w:rPr>
            </w:pPr>
            <w:r w:rsidRPr="00726DBF">
              <w:rPr>
                <w:lang w:val="en-US" w:eastAsia="en-US" w:bidi="ar-SA"/>
              </w:rPr>
              <w:lastRenderedPageBreak/>
              <w:t>330</w:t>
            </w:r>
          </w:p>
        </w:tc>
        <w:tc>
          <w:tcPr>
            <w:tcW w:w="13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D6197" w:rsidRPr="008D6197" w:rsidRDefault="008D6197" w:rsidP="008D6197">
            <w:pPr>
              <w:pStyle w:val="NormalWeb"/>
              <w:spacing w:before="0" w:beforeAutospacing="0" w:after="0" w:afterAutospacing="0"/>
              <w:jc w:val="center"/>
            </w:pPr>
            <w:r w:rsidRPr="008D6197">
              <w:rPr>
                <w:rFonts w:ascii="GHEA Grapalat" w:hAnsi="GHEA Grapalat"/>
                <w:sz w:val="12"/>
                <w:szCs w:val="12"/>
              </w:rPr>
              <w:t xml:space="preserve">С даты вступления в силу Договора до </w:t>
            </w:r>
            <w:r w:rsidRPr="008D6197">
              <w:rPr>
                <w:rFonts w:ascii="GHEA Grapalat" w:hAnsi="GHEA Grapalat"/>
                <w:sz w:val="12"/>
                <w:szCs w:val="12"/>
              </w:rPr>
              <w:lastRenderedPageBreak/>
              <w:t>25.12.2020 ... Срок поставки первого этапа устанавливается не менее 20 календарных дней (если поставщик не согласен доставить раньше) для других этапов поставки, каждый в течение 2 рабочих дней после получения заказа от Заказчика.</w:t>
            </w:r>
          </w:p>
        </w:tc>
      </w:tr>
    </w:tbl>
    <w:p w:rsidR="00C2648D" w:rsidRDefault="00C2648D" w:rsidP="00C2648D">
      <w:pPr>
        <w:pStyle w:val="NormalWeb"/>
        <w:spacing w:before="0" w:beforeAutospacing="0" w:after="0" w:afterAutospacing="0"/>
        <w:rPr>
          <w:color w:val="000000"/>
          <w:sz w:val="27"/>
          <w:szCs w:val="27"/>
        </w:rPr>
      </w:pPr>
      <w:r>
        <w:rPr>
          <w:rFonts w:ascii="Calibri" w:hAnsi="Calibri" w:cs="Calibri"/>
          <w:b/>
          <w:bCs/>
          <w:i/>
          <w:iCs/>
          <w:color w:val="000000"/>
          <w:sz w:val="20"/>
          <w:szCs w:val="20"/>
        </w:rPr>
        <w:lastRenderedPageBreak/>
        <w:t> </w:t>
      </w:r>
    </w:p>
    <w:p w:rsidR="00C2648D" w:rsidRDefault="00C2648D" w:rsidP="00C2648D">
      <w:pPr>
        <w:pStyle w:val="NormalWeb"/>
        <w:spacing w:before="0" w:beforeAutospacing="0" w:after="0" w:afterAutospacing="0"/>
        <w:jc w:val="both"/>
        <w:rPr>
          <w:color w:val="000000"/>
          <w:sz w:val="27"/>
          <w:szCs w:val="27"/>
        </w:rPr>
      </w:pPr>
      <w:r>
        <w:rPr>
          <w:rFonts w:ascii="Calibri" w:hAnsi="Calibri" w:cs="Calibri"/>
          <w:color w:val="000000"/>
          <w:sz w:val="20"/>
          <w:szCs w:val="20"/>
        </w:rPr>
        <w:t> </w:t>
      </w:r>
    </w:p>
    <w:p w:rsidR="00C2648D" w:rsidRDefault="00C2648D" w:rsidP="00C2648D">
      <w:pPr>
        <w:pStyle w:val="NormalWeb"/>
        <w:spacing w:before="0" w:beforeAutospacing="0" w:after="0" w:afterAutospacing="0"/>
        <w:jc w:val="both"/>
        <w:rPr>
          <w:color w:val="000000"/>
          <w:sz w:val="27"/>
          <w:szCs w:val="27"/>
        </w:rPr>
      </w:pPr>
      <w:r>
        <w:rPr>
          <w:rFonts w:ascii="GHEA Grapalat" w:hAnsi="GHEA Grapalat"/>
          <w:color w:val="000000"/>
          <w:sz w:val="20"/>
          <w:szCs w:val="20"/>
        </w:rPr>
        <w:t>*</w:t>
      </w:r>
      <w:r>
        <w:rPr>
          <w:rFonts w:ascii="Calibri" w:hAnsi="Calibri" w:cs="Calibri"/>
          <w:color w:val="000000"/>
          <w:sz w:val="20"/>
          <w:szCs w:val="20"/>
        </w:rPr>
        <w:t> </w:t>
      </w:r>
      <w:r>
        <w:rPr>
          <w:rFonts w:ascii="GHEA Grapalat" w:hAnsi="GHEA Grapalat"/>
          <w:i/>
          <w:iCs/>
          <w:color w:val="000000"/>
          <w:sz w:val="18"/>
          <w:szCs w:val="18"/>
        </w:rPr>
        <w:t>Срок доставки товара, а в случае поэтапной доставки, срок доставки первого этапа, должен составлять не менее 20 календарных дней с даты вступления в силу прав и обязанностей сторон, предусмотренных договором, если только выбранный участник не согласен. Доставить в более короткие сроки.</w:t>
      </w:r>
      <w:r>
        <w:rPr>
          <w:rFonts w:ascii="Calibri" w:hAnsi="Calibri" w:cs="Calibri"/>
          <w:i/>
          <w:iCs/>
          <w:color w:val="000000"/>
          <w:sz w:val="18"/>
          <w:szCs w:val="18"/>
        </w:rPr>
        <w:t> </w:t>
      </w:r>
      <w:r>
        <w:rPr>
          <w:rFonts w:ascii="GHEA Grapalat" w:hAnsi="GHEA Grapalat"/>
          <w:i/>
          <w:iCs/>
          <w:color w:val="000000"/>
          <w:sz w:val="18"/>
          <w:szCs w:val="18"/>
        </w:rPr>
        <w:t>Срок доставки не может превышать 25 декабря этого года.</w:t>
      </w:r>
    </w:p>
    <w:p w:rsidR="00C2648D" w:rsidRDefault="00C2648D" w:rsidP="00C2648D">
      <w:pPr>
        <w:pStyle w:val="NormalWeb"/>
        <w:spacing w:before="0" w:beforeAutospacing="0" w:after="0" w:afterAutospacing="0"/>
        <w:jc w:val="both"/>
        <w:rPr>
          <w:color w:val="000000"/>
          <w:sz w:val="27"/>
          <w:szCs w:val="27"/>
        </w:rPr>
      </w:pPr>
      <w:r>
        <w:rPr>
          <w:rFonts w:ascii="Calibri" w:hAnsi="Calibri" w:cs="Calibri"/>
          <w:i/>
          <w:iCs/>
          <w:color w:val="000000"/>
          <w:sz w:val="12"/>
          <w:szCs w:val="12"/>
        </w:rPr>
        <w:t> </w:t>
      </w:r>
    </w:p>
    <w:p w:rsidR="00C2648D" w:rsidRDefault="00C2648D" w:rsidP="00C2648D">
      <w:pPr>
        <w:pStyle w:val="NormalWeb"/>
        <w:spacing w:before="0" w:beforeAutospacing="0" w:after="0" w:afterAutospacing="0"/>
        <w:jc w:val="both"/>
        <w:rPr>
          <w:color w:val="000000"/>
          <w:sz w:val="27"/>
          <w:szCs w:val="27"/>
        </w:rPr>
      </w:pPr>
      <w:r>
        <w:rPr>
          <w:rFonts w:ascii="GHEA Grapalat" w:hAnsi="GHEA Grapalat"/>
          <w:color w:val="000000"/>
          <w:sz w:val="20"/>
          <w:szCs w:val="20"/>
        </w:rPr>
        <w:t>**</w:t>
      </w:r>
      <w:r>
        <w:rPr>
          <w:rFonts w:ascii="Calibri" w:hAnsi="Calibri" w:cs="Calibri"/>
          <w:color w:val="000000"/>
          <w:sz w:val="20"/>
          <w:szCs w:val="20"/>
        </w:rPr>
        <w:t> </w:t>
      </w:r>
      <w:r>
        <w:rPr>
          <w:rFonts w:ascii="GHEA Grapalat" w:hAnsi="GHEA Grapalat"/>
          <w:i/>
          <w:iCs/>
          <w:color w:val="000000"/>
          <w:sz w:val="18"/>
          <w:szCs w:val="18"/>
        </w:rPr>
        <w:t>Если в приглашении не содержится информация о товарном знаке, фирменном наименовании, бренде и производителе продукта, предлагаемого Участником,</w:t>
      </w:r>
      <w:r>
        <w:rPr>
          <w:rFonts w:ascii="Calibri" w:hAnsi="Calibri" w:cs="Calibri"/>
          <w:i/>
          <w:iCs/>
          <w:color w:val="000000"/>
          <w:sz w:val="18"/>
          <w:szCs w:val="18"/>
        </w:rPr>
        <w:t> </w:t>
      </w:r>
      <w:r>
        <w:rPr>
          <w:rFonts w:ascii="GHEA Grapalat" w:hAnsi="GHEA Grapalat"/>
          <w:i/>
          <w:iCs/>
          <w:color w:val="000000"/>
          <w:sz w:val="18"/>
          <w:szCs w:val="18"/>
        </w:rPr>
        <w:t>столбец</w:t>
      </w:r>
      <w:r>
        <w:rPr>
          <w:rFonts w:ascii="Calibri" w:hAnsi="Calibri" w:cs="Calibri"/>
          <w:i/>
          <w:iCs/>
          <w:color w:val="000000"/>
          <w:sz w:val="18"/>
          <w:szCs w:val="18"/>
        </w:rPr>
        <w:t> </w:t>
      </w:r>
      <w:r>
        <w:rPr>
          <w:rFonts w:ascii="GHEA Grapalat" w:hAnsi="GHEA Grapalat"/>
          <w:i/>
          <w:iCs/>
          <w:color w:val="000000"/>
          <w:sz w:val="18"/>
          <w:szCs w:val="18"/>
        </w:rPr>
        <w:t>«Товарный знак, торговая марка и название производителя</w:t>
      </w:r>
      <w:r>
        <w:rPr>
          <w:rFonts w:ascii="Calibri" w:hAnsi="Calibri" w:cs="Calibri"/>
          <w:i/>
          <w:iCs/>
          <w:color w:val="000000"/>
          <w:sz w:val="18"/>
          <w:szCs w:val="18"/>
        </w:rPr>
        <w:t> </w:t>
      </w:r>
      <w:r>
        <w:rPr>
          <w:rFonts w:ascii="GHEA Grapalat" w:hAnsi="GHEA Grapalat"/>
          <w:i/>
          <w:iCs/>
          <w:color w:val="000000"/>
          <w:sz w:val="18"/>
          <w:szCs w:val="18"/>
        </w:rPr>
        <w:t>»</w:t>
      </w:r>
      <w:r>
        <w:rPr>
          <w:rFonts w:ascii="Calibri" w:hAnsi="Calibri" w:cs="Calibri"/>
          <w:i/>
          <w:iCs/>
          <w:color w:val="000000"/>
          <w:sz w:val="18"/>
          <w:szCs w:val="18"/>
        </w:rPr>
        <w:t> </w:t>
      </w:r>
      <w:r>
        <w:rPr>
          <w:rFonts w:ascii="GHEA Grapalat" w:hAnsi="GHEA Grapalat"/>
          <w:i/>
          <w:iCs/>
          <w:color w:val="000000"/>
          <w:sz w:val="18"/>
          <w:szCs w:val="18"/>
        </w:rPr>
        <w:t>удаляется</w:t>
      </w:r>
      <w:r>
        <w:rPr>
          <w:rFonts w:ascii="Calibri" w:hAnsi="Calibri" w:cs="Calibri"/>
          <w:i/>
          <w:iCs/>
          <w:color w:val="000000"/>
          <w:sz w:val="18"/>
          <w:szCs w:val="18"/>
        </w:rPr>
        <w:t> </w:t>
      </w:r>
      <w:r>
        <w:rPr>
          <w:rFonts w:ascii="GHEA Grapalat" w:hAnsi="GHEA Grapalat"/>
          <w:i/>
          <w:iCs/>
          <w:color w:val="000000"/>
          <w:sz w:val="18"/>
          <w:szCs w:val="18"/>
        </w:rPr>
        <w:t>.</w:t>
      </w:r>
      <w:r>
        <w:rPr>
          <w:rFonts w:ascii="Calibri" w:hAnsi="Calibri" w:cs="Calibri"/>
          <w:i/>
          <w:iCs/>
          <w:color w:val="000000"/>
          <w:sz w:val="18"/>
          <w:szCs w:val="18"/>
        </w:rPr>
        <w:t> </w:t>
      </w:r>
      <w:r>
        <w:rPr>
          <w:rFonts w:ascii="GHEA Grapalat" w:hAnsi="GHEA Grapalat"/>
          <w:i/>
          <w:iCs/>
          <w:color w:val="000000"/>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или его представителя.</w:t>
      </w:r>
    </w:p>
    <w:p w:rsidR="00F954E8" w:rsidRDefault="00F954E8"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Default="00C2648D" w:rsidP="00B46D58">
      <w:pPr>
        <w:widowControl w:val="0"/>
        <w:jc w:val="both"/>
        <w:rPr>
          <w:rFonts w:ascii="GHEA Grapalat" w:hAnsi="GHEA Grapalat"/>
        </w:rPr>
      </w:pPr>
    </w:p>
    <w:p w:rsidR="00C2648D" w:rsidRPr="00B138F3" w:rsidRDefault="00C2648D"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580"/>
        <w:gridCol w:w="3559"/>
        <w:gridCol w:w="739"/>
        <w:gridCol w:w="846"/>
        <w:gridCol w:w="564"/>
        <w:gridCol w:w="720"/>
        <w:gridCol w:w="569"/>
        <w:gridCol w:w="662"/>
        <w:gridCol w:w="599"/>
        <w:gridCol w:w="672"/>
        <w:gridCol w:w="858"/>
        <w:gridCol w:w="788"/>
        <w:gridCol w:w="747"/>
        <w:gridCol w:w="798"/>
        <w:gridCol w:w="639"/>
      </w:tblGrid>
      <w:tr w:rsidR="00B138F3" w:rsidRPr="00B138F3" w:rsidTr="00C2648D">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D806A0">
        <w:trPr>
          <w:trHeight w:val="747"/>
          <w:jc w:val="center"/>
        </w:trPr>
        <w:tc>
          <w:tcPr>
            <w:tcW w:w="15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63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322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46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7"/>
              <w:t>**</w:t>
            </w:r>
          </w:p>
        </w:tc>
      </w:tr>
      <w:tr w:rsidR="00C2648D" w:rsidRPr="00B138F3" w:rsidTr="00D806A0">
        <w:trPr>
          <w:trHeight w:val="594"/>
          <w:jc w:val="center"/>
        </w:trPr>
        <w:tc>
          <w:tcPr>
            <w:tcW w:w="1581" w:type="dxa"/>
          </w:tcPr>
          <w:p w:rsidR="00C2648D" w:rsidRPr="00C2648D" w:rsidRDefault="00C2648D" w:rsidP="00C2648D">
            <w:pPr>
              <w:widowControl w:val="0"/>
              <w:jc w:val="center"/>
              <w:rPr>
                <w:rFonts w:ascii="GHEA Grapalat" w:hAnsi="GHEA Grapalat"/>
                <w:sz w:val="16"/>
                <w:szCs w:val="16"/>
                <w:lang w:val="en-US"/>
              </w:rPr>
            </w:pPr>
          </w:p>
        </w:tc>
        <w:tc>
          <w:tcPr>
            <w:tcW w:w="1639" w:type="dxa"/>
            <w:tcBorders>
              <w:left w:val="single" w:sz="6" w:space="0" w:color="000000"/>
              <w:bottom w:val="single" w:sz="6" w:space="0" w:color="000000"/>
              <w:right w:val="single" w:sz="6" w:space="0" w:color="000000"/>
            </w:tcBorders>
            <w:vAlign w:val="center"/>
          </w:tcPr>
          <w:p w:rsidR="00C2648D" w:rsidRDefault="00C2648D" w:rsidP="00C2648D">
            <w:pPr>
              <w:pStyle w:val="NormalWeb"/>
              <w:spacing w:before="0" w:beforeAutospacing="0" w:after="0" w:afterAutospacing="0"/>
              <w:jc w:val="center"/>
            </w:pPr>
          </w:p>
        </w:tc>
        <w:tc>
          <w:tcPr>
            <w:tcW w:w="3222" w:type="dxa"/>
            <w:tcBorders>
              <w:bottom w:val="single" w:sz="6" w:space="0" w:color="000000"/>
              <w:right w:val="single" w:sz="6" w:space="0" w:color="000000"/>
            </w:tcBorders>
            <w:vAlign w:val="center"/>
          </w:tcPr>
          <w:p w:rsidR="00C2648D" w:rsidRDefault="00C2648D" w:rsidP="00C2648D">
            <w:pPr>
              <w:pStyle w:val="NormalWeb"/>
              <w:spacing w:before="0" w:beforeAutospacing="0" w:after="0" w:afterAutospacing="0"/>
              <w:jc w:val="center"/>
            </w:pPr>
          </w:p>
        </w:tc>
        <w:tc>
          <w:tcPr>
            <w:tcW w:w="767"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63" w:type="dxa"/>
            <w:vAlign w:val="center"/>
          </w:tcPr>
          <w:p w:rsidR="00C2648D" w:rsidRPr="00B138F3" w:rsidRDefault="00C2648D" w:rsidP="00C2648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80"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35" w:type="dxa"/>
            <w:vAlign w:val="center"/>
          </w:tcPr>
          <w:p w:rsidR="00C2648D" w:rsidRPr="00B138F3" w:rsidRDefault="00C2648D" w:rsidP="00C2648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62"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62"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11"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91"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9"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96"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74"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05" w:type="dxa"/>
            <w:vAlign w:val="center"/>
          </w:tcPr>
          <w:p w:rsidR="00C2648D" w:rsidRPr="00B138F3" w:rsidRDefault="00C2648D" w:rsidP="00C2648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58" w:type="dxa"/>
            <w:vAlign w:val="center"/>
          </w:tcPr>
          <w:p w:rsidR="00C2648D" w:rsidRPr="00B138F3" w:rsidRDefault="00C2648D" w:rsidP="00C2648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15530000</w:t>
            </w:r>
          </w:p>
        </w:tc>
        <w:tc>
          <w:tcPr>
            <w:tcW w:w="3222"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сливочное масло</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2</w:t>
            </w:r>
          </w:p>
        </w:tc>
        <w:tc>
          <w:tcPr>
            <w:tcW w:w="1639" w:type="dxa"/>
            <w:tcBorders>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15331161</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Лук </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sz w:val="16"/>
                <w:szCs w:val="16"/>
                <w:lang w:val="pt-BR"/>
              </w:rPr>
            </w:pPr>
          </w:p>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3</w:t>
            </w:r>
          </w:p>
        </w:tc>
        <w:tc>
          <w:tcPr>
            <w:tcW w:w="1639" w:type="dxa"/>
            <w:tcBorders>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15616000</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гречиха</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4</w:t>
            </w:r>
          </w:p>
        </w:tc>
        <w:tc>
          <w:tcPr>
            <w:tcW w:w="1639" w:type="dxa"/>
            <w:tcBorders>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15617000</w:t>
            </w:r>
          </w:p>
          <w:p w:rsidR="00D806A0" w:rsidRPr="008D6197" w:rsidRDefault="00D806A0" w:rsidP="00D806A0">
            <w:pPr>
              <w:pStyle w:val="NormalWeb"/>
              <w:spacing w:before="0" w:beforeAutospacing="0" w:after="0" w:afterAutospacing="0"/>
              <w:jc w:val="center"/>
            </w:pPr>
            <w:r w:rsidRPr="008D6197">
              <w:t> </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пшеница</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5</w:t>
            </w:r>
          </w:p>
        </w:tc>
        <w:tc>
          <w:tcPr>
            <w:tcW w:w="1639" w:type="dxa"/>
            <w:tcBorders>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15551600</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GHEA Grapalat" w:hAnsi="GHEA Grapalat"/>
                <w:sz w:val="16"/>
                <w:szCs w:val="16"/>
              </w:rPr>
              <w:t>Мацун</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6</w:t>
            </w:r>
          </w:p>
        </w:tc>
        <w:tc>
          <w:tcPr>
            <w:tcW w:w="1639" w:type="dxa"/>
            <w:tcBorders>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15511200</w:t>
            </w:r>
          </w:p>
          <w:p w:rsidR="00D806A0" w:rsidRPr="008D6197" w:rsidRDefault="00D806A0" w:rsidP="00D806A0">
            <w:pPr>
              <w:pStyle w:val="NormalWeb"/>
              <w:spacing w:before="0" w:beforeAutospacing="0" w:after="0" w:afterAutospacing="0"/>
              <w:jc w:val="center"/>
            </w:pPr>
            <w:r w:rsidRPr="008D6197">
              <w:t> </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молоко</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lastRenderedPageBreak/>
              <w:t>7</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15321000</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Натуральный фруктовый сок</w:t>
            </w:r>
            <w:r w:rsidRPr="008D6197">
              <w:t> </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8</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15821800</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кисел</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9</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15841100</w:t>
            </w:r>
          </w:p>
          <w:p w:rsidR="00D806A0" w:rsidRPr="008D6197" w:rsidRDefault="00D806A0" w:rsidP="00D806A0">
            <w:pPr>
              <w:pStyle w:val="NormalWeb"/>
              <w:spacing w:before="0" w:beforeAutospacing="0" w:after="0" w:afterAutospacing="0"/>
              <w:jc w:val="center"/>
            </w:pPr>
            <w:r w:rsidRPr="008D6197">
              <w:t> </w:t>
            </w:r>
          </w:p>
        </w:tc>
        <w:tc>
          <w:tcPr>
            <w:tcW w:w="3222" w:type="dxa"/>
            <w:tcBorders>
              <w:top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какао</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bookmarkStart w:id="1" w:name="_GoBack"/>
            <w:bookmarkEnd w:id="1"/>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10</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15331180</w:t>
            </w:r>
          </w:p>
        </w:tc>
        <w:tc>
          <w:tcPr>
            <w:tcW w:w="3222" w:type="dxa"/>
            <w:tcBorders>
              <w:top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Горошек консервированный</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11</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03211200</w:t>
            </w:r>
          </w:p>
          <w:p w:rsidR="00D806A0" w:rsidRPr="008D6197" w:rsidRDefault="00D806A0" w:rsidP="00D806A0">
            <w:pPr>
              <w:pStyle w:val="NormalWeb"/>
              <w:spacing w:before="0" w:beforeAutospacing="0" w:after="0" w:afterAutospacing="0"/>
              <w:jc w:val="center"/>
            </w:pPr>
            <w:r w:rsidRPr="008D6197">
              <w:t> </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Консервированные  кукурузы</w:t>
            </w:r>
            <w:r w:rsidRPr="008D6197">
              <w:t>   </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rPr>
                <w:rFonts w:ascii="GHEA Grapalat" w:hAnsi="GHEA Grapalat"/>
                <w:sz w:val="16"/>
                <w:szCs w:val="16"/>
                <w:lang w:val="pt-BR"/>
              </w:rP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12</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15821200</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вафля</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13</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15821200</w:t>
            </w:r>
          </w:p>
        </w:tc>
        <w:tc>
          <w:tcPr>
            <w:tcW w:w="3222" w:type="dxa"/>
            <w:tcBorders>
              <w:top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печенье</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14</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15331167</w:t>
            </w:r>
          </w:p>
          <w:p w:rsidR="00D806A0" w:rsidRPr="008D6197" w:rsidRDefault="00D806A0" w:rsidP="00D806A0">
            <w:pPr>
              <w:pStyle w:val="NormalWeb"/>
              <w:spacing w:before="0" w:beforeAutospacing="0" w:after="0" w:afterAutospacing="0"/>
              <w:jc w:val="center"/>
            </w:pPr>
            <w:r w:rsidRPr="008D6197">
              <w:t> </w:t>
            </w:r>
          </w:p>
        </w:tc>
        <w:tc>
          <w:tcPr>
            <w:tcW w:w="3222" w:type="dxa"/>
            <w:tcBorders>
              <w:top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Зеленый </w:t>
            </w:r>
            <w:r w:rsidRPr="008D6197">
              <w:t>,  </w:t>
            </w:r>
            <w:r w:rsidRPr="008D6197">
              <w:rPr>
                <w:rFonts w:ascii="Sylfaen" w:hAnsi="Sylfaen"/>
              </w:rPr>
              <w:t>смешанный</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15</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t>15331154</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Sylfaen" w:hAnsi="Sylfaen"/>
              </w:rPr>
              <w:t>тромб</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r w:rsidR="00D806A0" w:rsidRPr="00B138F3" w:rsidTr="00210DC3">
        <w:trPr>
          <w:trHeight w:val="404"/>
          <w:jc w:val="center"/>
        </w:trPr>
        <w:tc>
          <w:tcPr>
            <w:tcW w:w="1581"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lang w:val="en-US"/>
              </w:rPr>
            </w:pPr>
            <w:r w:rsidRPr="008D6197">
              <w:rPr>
                <w:rFonts w:ascii="GHEA Grapalat" w:hAnsi="GHEA Grapalat"/>
                <w:sz w:val="20"/>
                <w:szCs w:val="20"/>
                <w:lang w:val="en-US"/>
              </w:rPr>
              <w:t>16</w:t>
            </w:r>
          </w:p>
        </w:tc>
        <w:tc>
          <w:tcPr>
            <w:tcW w:w="1639" w:type="dxa"/>
            <w:tcBorders>
              <w:top w:val="single" w:sz="6" w:space="0" w:color="000000"/>
              <w:left w:val="single" w:sz="6" w:space="0" w:color="000000"/>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pPr>
            <w:r w:rsidRPr="008D6197">
              <w:rPr>
                <w:rFonts w:ascii="Calibri" w:hAnsi="Calibri" w:cs="Calibri"/>
                <w:sz w:val="22"/>
                <w:szCs w:val="22"/>
              </w:rPr>
              <w:t>15111120</w:t>
            </w:r>
          </w:p>
          <w:p w:rsidR="00D806A0" w:rsidRPr="008D6197" w:rsidRDefault="00D806A0" w:rsidP="00D806A0">
            <w:pPr>
              <w:pStyle w:val="NormalWeb"/>
              <w:spacing w:before="0" w:beforeAutospacing="0" w:after="0" w:afterAutospacing="0"/>
              <w:jc w:val="center"/>
            </w:pPr>
            <w:r w:rsidRPr="008D6197">
              <w:t> </w:t>
            </w:r>
          </w:p>
        </w:tc>
        <w:tc>
          <w:tcPr>
            <w:tcW w:w="3222" w:type="dxa"/>
            <w:tcBorders>
              <w:bottom w:val="single" w:sz="6" w:space="0" w:color="000000"/>
              <w:right w:val="single" w:sz="6" w:space="0" w:color="000000"/>
            </w:tcBorders>
            <w:vAlign w:val="center"/>
          </w:tcPr>
          <w:p w:rsidR="00D806A0" w:rsidRPr="008D6197" w:rsidRDefault="00D806A0" w:rsidP="00D806A0">
            <w:pPr>
              <w:pStyle w:val="NormalWeb"/>
              <w:spacing w:before="0" w:beforeAutospacing="0" w:after="0" w:afterAutospacing="0"/>
              <w:jc w:val="center"/>
              <w:rPr>
                <w:rFonts w:ascii="Sylfaen" w:hAnsi="Sylfaen"/>
              </w:rPr>
            </w:pPr>
            <w:r w:rsidRPr="008D6197">
              <w:rPr>
                <w:rFonts w:ascii="Sylfaen" w:hAnsi="Sylfaen"/>
              </w:rPr>
              <w:t>мягкое мясо</w:t>
            </w:r>
          </w:p>
        </w:tc>
        <w:tc>
          <w:tcPr>
            <w:tcW w:w="767" w:type="dxa"/>
            <w:vAlign w:val="center"/>
          </w:tcPr>
          <w:p w:rsidR="00D806A0" w:rsidRPr="00D806A0" w:rsidRDefault="00D806A0" w:rsidP="00D806A0">
            <w:pPr>
              <w:widowControl w:val="0"/>
              <w:jc w:val="center"/>
              <w:rPr>
                <w:rFonts w:ascii="GHEA Grapalat" w:hAnsi="GHEA Grapalat"/>
                <w:sz w:val="16"/>
                <w:szCs w:val="16"/>
              </w:rPr>
            </w:pPr>
          </w:p>
        </w:tc>
        <w:tc>
          <w:tcPr>
            <w:tcW w:w="863"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580"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w:t>
            </w:r>
          </w:p>
        </w:tc>
        <w:tc>
          <w:tcPr>
            <w:tcW w:w="735"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62" w:type="dxa"/>
            <w:textDirection w:val="btLr"/>
            <w:vAlign w:val="center"/>
          </w:tcPr>
          <w:p w:rsidR="00D806A0" w:rsidRPr="00D806A0" w:rsidRDefault="00D806A0" w:rsidP="00D806A0">
            <w:pPr>
              <w:ind w:left="113" w:right="113"/>
              <w:jc w:val="center"/>
              <w:rPr>
                <w:rFonts w:ascii="GHEA Grapalat" w:hAnsi="GHEA Grapalat" w:cs="Arial"/>
                <w:sz w:val="16"/>
                <w:szCs w:val="16"/>
                <w:lang w:val="pt-BR"/>
              </w:rPr>
            </w:pPr>
            <w:r w:rsidRPr="00D806A0">
              <w:rPr>
                <w:rFonts w:ascii="GHEA Grapalat" w:hAnsi="GHEA Grapalat"/>
                <w:sz w:val="16"/>
                <w:szCs w:val="16"/>
                <w:lang w:val="pt-BR"/>
              </w:rPr>
              <w:t>40%</w:t>
            </w:r>
          </w:p>
        </w:tc>
        <w:tc>
          <w:tcPr>
            <w:tcW w:w="61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691"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859"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70%</w:t>
            </w:r>
          </w:p>
        </w:tc>
        <w:tc>
          <w:tcPr>
            <w:tcW w:w="796"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774"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805" w:type="dxa"/>
            <w:textDirection w:val="btLr"/>
            <w:vAlign w:val="center"/>
          </w:tcPr>
          <w:p w:rsidR="00D806A0" w:rsidRPr="00D806A0" w:rsidRDefault="00D806A0" w:rsidP="00D806A0">
            <w:pPr>
              <w:ind w:left="113" w:right="113"/>
              <w:jc w:val="center"/>
            </w:pPr>
            <w:r w:rsidRPr="00D806A0">
              <w:rPr>
                <w:rFonts w:ascii="GHEA Grapalat" w:hAnsi="GHEA Grapalat"/>
                <w:sz w:val="16"/>
                <w:szCs w:val="16"/>
                <w:lang w:val="pt-BR"/>
              </w:rPr>
              <w:t>100 %</w:t>
            </w:r>
          </w:p>
        </w:tc>
        <w:tc>
          <w:tcPr>
            <w:tcW w:w="658" w:type="dxa"/>
            <w:vAlign w:val="center"/>
          </w:tcPr>
          <w:p w:rsidR="00D806A0" w:rsidRPr="00D806A0" w:rsidRDefault="00D806A0" w:rsidP="00D806A0">
            <w:pPr>
              <w:jc w:val="center"/>
            </w:pPr>
            <w:r w:rsidRPr="00D806A0">
              <w:rPr>
                <w:rFonts w:ascii="GHEA Grapalat" w:hAnsi="GHEA Grapalat"/>
                <w:sz w:val="16"/>
                <w:szCs w:val="16"/>
                <w:lang w:val="pt-BR"/>
              </w:rPr>
              <w:t>100 %</w:t>
            </w:r>
          </w:p>
        </w:tc>
      </w:tr>
    </w:tbl>
    <w:p w:rsidR="00071D1C" w:rsidRPr="00C2648D" w:rsidRDefault="00071D1C" w:rsidP="00B46D58">
      <w:pPr>
        <w:widowControl w:val="0"/>
        <w:spacing w:after="120"/>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AD1" w:rsidRDefault="000E2AD1">
      <w:r>
        <w:separator/>
      </w:r>
    </w:p>
  </w:endnote>
  <w:endnote w:type="continuationSeparator" w:id="0">
    <w:p w:rsidR="000E2AD1" w:rsidRDefault="000E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A05515" w:rsidRPr="00C861E9" w:rsidRDefault="00A0551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06A0">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AD1" w:rsidRDefault="000E2AD1">
      <w:r>
        <w:separator/>
      </w:r>
    </w:p>
  </w:footnote>
  <w:footnote w:type="continuationSeparator" w:id="0">
    <w:p w:rsidR="000E2AD1" w:rsidRDefault="000E2AD1">
      <w:r>
        <w:continuationSeparator/>
      </w:r>
    </w:p>
  </w:footnote>
  <w:footnote w:id="1">
    <w:p w:rsidR="00A05515" w:rsidRPr="00CD6B60" w:rsidRDefault="00A0551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05515" w:rsidRPr="00CD6B60" w:rsidRDefault="00A0551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05515" w:rsidRPr="00CD6B60" w:rsidRDefault="00A0551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05515" w:rsidRPr="00CD6B60" w:rsidRDefault="00A0551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05515" w:rsidRPr="0049623A" w:rsidDel="00932115" w:rsidRDefault="00A05515"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A05515" w:rsidRPr="008842CE" w:rsidRDefault="00A0551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05515" w:rsidRPr="000811C1" w:rsidRDefault="00A05515">
      <w:pPr>
        <w:pStyle w:val="FootnoteText"/>
        <w:rPr>
          <w:lang w:val="af-ZA"/>
        </w:rPr>
      </w:pPr>
    </w:p>
  </w:footnote>
  <w:footnote w:id="4">
    <w:p w:rsidR="00A05515" w:rsidRPr="0092041F" w:rsidRDefault="00A05515"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5">
    <w:p w:rsidR="00A05515" w:rsidRPr="00511966" w:rsidRDefault="00A05515"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6">
    <w:p w:rsidR="00A05515" w:rsidRPr="008E4439" w:rsidRDefault="00A05515"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05515" w:rsidRPr="000811C1" w:rsidRDefault="00A05515" w:rsidP="0027573B">
      <w:pPr>
        <w:pStyle w:val="FootnoteText"/>
        <w:rPr>
          <w:rFonts w:ascii="Sylfaen" w:hAnsi="Sylfaen"/>
          <w:sz w:val="18"/>
          <w:szCs w:val="18"/>
        </w:rPr>
      </w:pPr>
    </w:p>
  </w:footnote>
  <w:footnote w:id="7">
    <w:p w:rsidR="00A05515" w:rsidRPr="00A31673" w:rsidRDefault="00A0551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A05515" w:rsidRDefault="00A0551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05515" w:rsidRDefault="00A05515" w:rsidP="006B3E56">
      <w:pPr>
        <w:pStyle w:val="FootnoteText"/>
        <w:rPr>
          <w:rFonts w:asciiTheme="minorHAnsi" w:hAnsiTheme="minorHAnsi"/>
          <w:lang w:val="af-ZA"/>
        </w:rPr>
      </w:pPr>
    </w:p>
  </w:footnote>
  <w:footnote w:id="9">
    <w:p w:rsidR="00A05515" w:rsidRPr="00D3436F" w:rsidRDefault="00A0551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05515" w:rsidRPr="00D3436F" w:rsidRDefault="00A05515">
      <w:pPr>
        <w:pStyle w:val="FootnoteText"/>
        <w:rPr>
          <w:lang w:val="es-ES"/>
        </w:rPr>
      </w:pPr>
    </w:p>
  </w:footnote>
  <w:footnote w:id="10">
    <w:p w:rsidR="00A05515" w:rsidRPr="008842CE" w:rsidRDefault="00A05515" w:rsidP="003D2FE2">
      <w:pPr>
        <w:pStyle w:val="FootnoteText"/>
        <w:jc w:val="both"/>
      </w:pPr>
    </w:p>
  </w:footnote>
  <w:footnote w:id="11">
    <w:p w:rsidR="00A05515" w:rsidRPr="008842CE" w:rsidRDefault="00A05515" w:rsidP="000A214C">
      <w:pPr>
        <w:pStyle w:val="FootnoteText"/>
        <w:jc w:val="both"/>
      </w:pPr>
    </w:p>
  </w:footnote>
  <w:footnote w:id="12">
    <w:p w:rsidR="00A05515" w:rsidRPr="00D3436F" w:rsidRDefault="00A0551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A05515" w:rsidRPr="00D3436F" w:rsidRDefault="00A0551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A05515" w:rsidRPr="008842CE" w:rsidRDefault="00A0551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05515" w:rsidRPr="00D3436F" w:rsidRDefault="00A05515">
      <w:pPr>
        <w:pStyle w:val="FootnoteText"/>
        <w:rPr>
          <w:lang w:val="hy-AM"/>
        </w:rPr>
      </w:pPr>
    </w:p>
  </w:footnote>
  <w:footnote w:id="15">
    <w:p w:rsidR="00A05515" w:rsidRPr="00E861BF" w:rsidRDefault="00A0551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A05515" w:rsidRPr="008842CE" w:rsidRDefault="00A05515"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rsidR="00A05515" w:rsidRPr="008842CE" w:rsidRDefault="00A05515"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C0A"/>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7E24"/>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AD1"/>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318F"/>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388"/>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8B2"/>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1F72"/>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0A5"/>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2DED"/>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F83"/>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4BB"/>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CB8"/>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4AE"/>
    <w:rsid w:val="005106CC"/>
    <w:rsid w:val="00510CB7"/>
    <w:rsid w:val="005111C3"/>
    <w:rsid w:val="0051143E"/>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3ED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092"/>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DBF"/>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2EE8"/>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4168"/>
    <w:rsid w:val="007F503F"/>
    <w:rsid w:val="007F50DE"/>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1FA"/>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19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515"/>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7D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81"/>
    <w:rsid w:val="00BA632C"/>
    <w:rsid w:val="00BA6E63"/>
    <w:rsid w:val="00BA7128"/>
    <w:rsid w:val="00BB113C"/>
    <w:rsid w:val="00BB1C9B"/>
    <w:rsid w:val="00BB3575"/>
    <w:rsid w:val="00BB4ADD"/>
    <w:rsid w:val="00BB4E8F"/>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48D"/>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5C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AF0"/>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4324"/>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A0D"/>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6A0"/>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655"/>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029"/>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5C5"/>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5511"/>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04DDD6"/>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msonormal0">
    <w:name w:val="msonormal"/>
    <w:basedOn w:val="Normal"/>
    <w:rsid w:val="00C2648D"/>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759482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6B7CA-9CAC-41B1-80B6-030A212C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2376</TotalTime>
  <Pages>1</Pages>
  <Words>19281</Words>
  <Characters>109907</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128931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720</cp:revision>
  <cp:lastPrinted>2018-02-16T07:12:00Z</cp:lastPrinted>
  <dcterms:created xsi:type="dcterms:W3CDTF">2019-10-28T07:04:00Z</dcterms:created>
  <dcterms:modified xsi:type="dcterms:W3CDTF">2020-02-10T07:35:00Z</dcterms:modified>
</cp:coreProperties>
</file>